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3B87E" w14:textId="77777777" w:rsidR="00CC3F54" w:rsidRPr="0068165F" w:rsidRDefault="00FD20A6" w:rsidP="00C363C7">
      <w:pPr>
        <w:pStyle w:val="a5"/>
        <w:ind w:left="0"/>
        <w:jc w:val="center"/>
        <w:rPr>
          <w:rFonts w:ascii="Times New Roman" w:eastAsia="ＭＳ 明朝" w:hAnsi="Times New Roman"/>
          <w:b/>
          <w:color w:val="4F81BD" w:themeColor="accent1"/>
          <w:spacing w:val="1"/>
          <w:sz w:val="40"/>
          <w:szCs w:val="40"/>
          <w:lang w:eastAsia="ja-JP"/>
        </w:rPr>
      </w:pPr>
      <w:r w:rsidRPr="0068165F">
        <w:rPr>
          <w:rFonts w:ascii="Times New Roman" w:eastAsia="ＭＳ 明朝" w:hAnsi="Times New Roman" w:hint="eastAsia"/>
          <w:b/>
          <w:color w:val="4F81BD" w:themeColor="accent1"/>
          <w:spacing w:val="1"/>
          <w:sz w:val="40"/>
          <w:szCs w:val="40"/>
          <w:lang w:eastAsia="ja-JP"/>
        </w:rPr>
        <w:t>説明</w:t>
      </w:r>
      <w:r w:rsidR="00CA7587" w:rsidRPr="0068165F">
        <w:rPr>
          <w:rFonts w:ascii="Times New Roman" w:eastAsia="ＭＳ 明朝" w:hAnsi="Times New Roman" w:hint="eastAsia"/>
          <w:b/>
          <w:color w:val="4F81BD" w:themeColor="accent1"/>
          <w:spacing w:val="1"/>
          <w:sz w:val="40"/>
          <w:szCs w:val="40"/>
          <w:lang w:eastAsia="ja-JP"/>
        </w:rPr>
        <w:t>同意</w:t>
      </w:r>
      <w:r w:rsidRPr="0068165F">
        <w:rPr>
          <w:rFonts w:ascii="Times New Roman" w:eastAsia="ＭＳ 明朝" w:hAnsi="Times New Roman" w:hint="eastAsia"/>
          <w:b/>
          <w:color w:val="4F81BD" w:themeColor="accent1"/>
          <w:spacing w:val="1"/>
          <w:sz w:val="40"/>
          <w:szCs w:val="40"/>
          <w:lang w:eastAsia="ja-JP"/>
        </w:rPr>
        <w:t>文書</w:t>
      </w:r>
    </w:p>
    <w:p w14:paraId="02DF7350" w14:textId="5AB46696" w:rsidR="00FD20A6" w:rsidRPr="0068165F" w:rsidRDefault="00633A07" w:rsidP="00C363C7">
      <w:pPr>
        <w:pStyle w:val="a5"/>
        <w:ind w:left="0"/>
        <w:jc w:val="center"/>
        <w:rPr>
          <w:rFonts w:ascii="Times New Roman" w:eastAsia="ＭＳ 明朝" w:hAnsi="Times New Roman"/>
          <w:b/>
          <w:color w:val="4F81BD" w:themeColor="accent1"/>
          <w:spacing w:val="1"/>
          <w:sz w:val="40"/>
          <w:szCs w:val="40"/>
          <w:lang w:eastAsia="ja-JP"/>
        </w:rPr>
      </w:pPr>
      <w:r w:rsidRPr="0068165F">
        <w:rPr>
          <w:rFonts w:ascii="Times New Roman" w:eastAsia="ＭＳ 明朝" w:hAnsi="Times New Roman" w:hint="eastAsia"/>
          <w:b/>
          <w:color w:val="4F81BD" w:themeColor="accent1"/>
          <w:spacing w:val="1"/>
          <w:sz w:val="40"/>
          <w:szCs w:val="40"/>
          <w:lang w:eastAsia="ja-JP"/>
        </w:rPr>
        <w:t>記入上の注意</w:t>
      </w:r>
      <w:r w:rsidR="00CC3F54" w:rsidRPr="0068165F">
        <w:rPr>
          <w:rFonts w:ascii="Times New Roman" w:eastAsia="ＭＳ 明朝" w:hAnsi="Times New Roman" w:hint="eastAsia"/>
          <w:b/>
          <w:color w:val="4F81BD" w:themeColor="accent1"/>
          <w:spacing w:val="1"/>
          <w:sz w:val="40"/>
          <w:szCs w:val="40"/>
          <w:lang w:eastAsia="ja-JP"/>
        </w:rPr>
        <w:t>（提出時削除）</w:t>
      </w:r>
    </w:p>
    <w:tbl>
      <w:tblPr>
        <w:tblStyle w:val="2"/>
        <w:tblW w:w="5000" w:type="pct"/>
        <w:tblLook w:val="04A0" w:firstRow="1" w:lastRow="0" w:firstColumn="1" w:lastColumn="0" w:noHBand="0" w:noVBand="1"/>
      </w:tblPr>
      <w:tblGrid>
        <w:gridCol w:w="9716"/>
      </w:tblGrid>
      <w:tr w:rsidR="00C75906" w:rsidRPr="0068165F" w14:paraId="1320530D" w14:textId="77777777" w:rsidTr="00CA7587">
        <w:tc>
          <w:tcPr>
            <w:tcW w:w="5000" w:type="pct"/>
            <w:tcBorders>
              <w:top w:val="double" w:sz="4" w:space="0" w:color="FF0000"/>
              <w:left w:val="double" w:sz="4" w:space="0" w:color="FF0000"/>
              <w:bottom w:val="double" w:sz="4" w:space="0" w:color="FF0000"/>
              <w:right w:val="double" w:sz="4" w:space="0" w:color="FF0000"/>
            </w:tcBorders>
          </w:tcPr>
          <w:p w14:paraId="566643B5" w14:textId="324466AD" w:rsidR="00C75906" w:rsidRPr="0068165F" w:rsidRDefault="00C75906" w:rsidP="00CA7587">
            <w:pPr>
              <w:widowControl/>
              <w:rPr>
                <w:rFonts w:ascii="Times New Roman" w:hAnsi="Times New Roman"/>
                <w:color w:val="FF0000"/>
                <w:sz w:val="22"/>
                <w:szCs w:val="22"/>
              </w:rPr>
            </w:pPr>
            <w:r w:rsidRPr="0068165F">
              <w:rPr>
                <w:rFonts w:ascii="Times New Roman" w:hAnsi="Times New Roman" w:hint="eastAsia"/>
                <w:color w:val="FF0000"/>
                <w:sz w:val="22"/>
              </w:rPr>
              <w:t>注意事項</w:t>
            </w:r>
          </w:p>
          <w:p w14:paraId="4FBABDA2" w14:textId="483399EB" w:rsidR="00050D12" w:rsidRPr="0068165F" w:rsidRDefault="00050D12" w:rsidP="00050D12">
            <w:pPr>
              <w:ind w:left="220" w:hangingChars="100" w:hanging="220"/>
              <w:rPr>
                <w:rFonts w:ascii="Times New Roman" w:hAnsi="Times New Roman"/>
                <w:color w:val="0033CC"/>
                <w:sz w:val="22"/>
                <w:szCs w:val="22"/>
              </w:rPr>
            </w:pPr>
            <w:r w:rsidRPr="0068165F">
              <w:rPr>
                <w:rFonts w:ascii="Times New Roman" w:hAnsi="Times New Roman" w:hint="eastAsia"/>
                <w:sz w:val="22"/>
              </w:rPr>
              <w:t>・「</w:t>
            </w:r>
            <w:r w:rsidRPr="0068165F">
              <w:rPr>
                <w:rFonts w:ascii="Times New Roman" w:hAnsi="Times New Roman" w:hint="eastAsia"/>
                <w:color w:val="FF0000"/>
                <w:sz w:val="22"/>
              </w:rPr>
              <w:t>赤字</w:t>
            </w:r>
            <w:r w:rsidRPr="0068165F">
              <w:rPr>
                <w:rFonts w:ascii="Times New Roman" w:hAnsi="Times New Roman" w:hint="eastAsia"/>
                <w:sz w:val="22"/>
              </w:rPr>
              <w:t>」</w:t>
            </w:r>
            <w:r w:rsidRPr="0068165F">
              <w:rPr>
                <w:rFonts w:ascii="Times New Roman" w:hAnsi="Times New Roman" w:hint="eastAsia"/>
                <w:color w:val="000000" w:themeColor="text1"/>
                <w:sz w:val="22"/>
              </w:rPr>
              <w:t>部分は</w:t>
            </w:r>
            <w:r w:rsidRPr="0068165F">
              <w:rPr>
                <w:rFonts w:ascii="Times New Roman" w:hAnsi="Times New Roman" w:hint="eastAsia"/>
                <w:bCs/>
                <w:color w:val="000000" w:themeColor="text1"/>
                <w:sz w:val="22"/>
              </w:rPr>
              <w:t>作成に際し、補足的な説明や例示を示すものであり、</w:t>
            </w:r>
            <w:ins w:id="0" w:author="巌 杉谷" w:date="2025-11-19T15:23:00Z" w16du:dateUtc="2025-11-19T06:23:00Z">
              <w:r w:rsidR="00980735" w:rsidRPr="00980735">
                <w:rPr>
                  <w:rFonts w:ascii="Times New Roman" w:hAnsi="Times New Roman" w:hint="eastAsia"/>
                  <w:bCs/>
                  <w:color w:val="000000" w:themeColor="text1"/>
                  <w:sz w:val="22"/>
                </w:rPr>
                <w:t>日本内分泌外科学会</w:t>
              </w:r>
            </w:ins>
            <w:ins w:id="1" w:author="巌 杉谷" w:date="2025-11-20T11:18:00Z" w16du:dateUtc="2025-11-20T02:18:00Z">
              <w:r w:rsidR="00BE3BB0">
                <w:rPr>
                  <w:rFonts w:ascii="Times New Roman" w:hAnsi="Times New Roman" w:hint="eastAsia"/>
                  <w:bCs/>
                  <w:color w:val="000000" w:themeColor="text1"/>
                  <w:sz w:val="22"/>
                </w:rPr>
                <w:t>研究</w:t>
              </w:r>
            </w:ins>
            <w:ins w:id="2" w:author="巌 杉谷" w:date="2025-11-19T15:23:00Z" w16du:dateUtc="2025-11-19T06:23:00Z">
              <w:r w:rsidR="00980735" w:rsidRPr="00980735">
                <w:rPr>
                  <w:rFonts w:ascii="Times New Roman" w:hAnsi="Times New Roman" w:hint="eastAsia"/>
                  <w:bCs/>
                  <w:color w:val="000000" w:themeColor="text1"/>
                  <w:sz w:val="22"/>
                </w:rPr>
                <w:t>倫理審査委員会</w:t>
              </w:r>
            </w:ins>
            <w:del w:id="3" w:author="巌 杉谷" w:date="2025-11-19T15:23:00Z" w16du:dateUtc="2025-11-19T06:23:00Z">
              <w:r w:rsidRPr="0068165F" w:rsidDel="00980735">
                <w:rPr>
                  <w:rFonts w:ascii="Times New Roman" w:hAnsi="Times New Roman" w:hint="eastAsia"/>
                  <w:color w:val="000000" w:themeColor="text1"/>
                  <w:sz w:val="22"/>
                </w:rPr>
                <w:delText>学校法人日本医科大学中央倫理委員会に</w:delText>
              </w:r>
            </w:del>
            <w:r w:rsidRPr="0068165F">
              <w:rPr>
                <w:rFonts w:ascii="Times New Roman" w:hAnsi="Times New Roman" w:hint="eastAsia"/>
                <w:color w:val="000000" w:themeColor="text1"/>
                <w:sz w:val="22"/>
              </w:rPr>
              <w:t>提出するまでに削除すること。</w:t>
            </w:r>
          </w:p>
          <w:p w14:paraId="4A09D60E" w14:textId="77777777" w:rsidR="00050D12" w:rsidRPr="0068165F" w:rsidRDefault="00050D12" w:rsidP="00050D12">
            <w:pPr>
              <w:ind w:left="220" w:hangingChars="100" w:hanging="220"/>
              <w:rPr>
                <w:rFonts w:ascii="Times New Roman" w:hAnsi="Times New Roman"/>
                <w:sz w:val="22"/>
                <w:szCs w:val="22"/>
              </w:rPr>
            </w:pPr>
          </w:p>
          <w:p w14:paraId="7665A7A1" w14:textId="5FDCEFAE" w:rsidR="00050D12" w:rsidRPr="0068165F" w:rsidRDefault="00050D12" w:rsidP="00050D12">
            <w:pPr>
              <w:ind w:left="220" w:hangingChars="100" w:hanging="220"/>
              <w:rPr>
                <w:rFonts w:ascii="Times New Roman" w:hAnsi="Times New Roman"/>
                <w:sz w:val="22"/>
              </w:rPr>
            </w:pPr>
            <w:r w:rsidRPr="0068165F">
              <w:rPr>
                <w:rFonts w:ascii="Times New Roman" w:hAnsi="Times New Roman" w:hint="eastAsia"/>
                <w:sz w:val="22"/>
              </w:rPr>
              <w:t>・「</w:t>
            </w:r>
            <w:r w:rsidRPr="0068165F">
              <w:rPr>
                <w:rFonts w:ascii="Times New Roman" w:hAnsi="Times New Roman" w:hint="eastAsia"/>
                <w:color w:val="0070C0"/>
                <w:sz w:val="22"/>
              </w:rPr>
              <w:t>青字</w:t>
            </w:r>
            <w:r w:rsidRPr="0068165F">
              <w:rPr>
                <w:rFonts w:ascii="Times New Roman" w:hAnsi="Times New Roman" w:hint="eastAsia"/>
                <w:sz w:val="22"/>
              </w:rPr>
              <w:t>」部分は例文を記載しているもので、研究の内容に応じて適宜修正・削除すること。</w:t>
            </w:r>
          </w:p>
          <w:p w14:paraId="39E3C286" w14:textId="016D54A2" w:rsidR="004C6816" w:rsidRPr="0068165F" w:rsidRDefault="004C6816" w:rsidP="00050D12">
            <w:pPr>
              <w:ind w:left="220" w:hangingChars="100" w:hanging="220"/>
              <w:rPr>
                <w:rFonts w:ascii="Times New Roman" w:hAnsi="Times New Roman"/>
                <w:sz w:val="22"/>
              </w:rPr>
            </w:pPr>
          </w:p>
          <w:p w14:paraId="5A546BBE" w14:textId="39FFBA80" w:rsidR="004C6816" w:rsidRPr="0068165F" w:rsidRDefault="004C6816" w:rsidP="00050D12">
            <w:pPr>
              <w:ind w:left="220" w:hangingChars="100" w:hanging="220"/>
              <w:rPr>
                <w:rFonts w:ascii="Times New Roman" w:hAnsi="Times New Roman"/>
                <w:sz w:val="22"/>
                <w:szCs w:val="22"/>
              </w:rPr>
            </w:pPr>
            <w:r w:rsidRPr="0068165F">
              <w:rPr>
                <w:rFonts w:ascii="Times New Roman" w:hAnsi="Times New Roman" w:hint="eastAsia"/>
                <w:sz w:val="22"/>
              </w:rPr>
              <w:t>・「黒字」部分は定型的な文章として記載しているもので、基本的にそのまま利用すること。</w:t>
            </w:r>
          </w:p>
          <w:p w14:paraId="12F126CD" w14:textId="5CA5B5A7" w:rsidR="00C75906" w:rsidRPr="0068165F" w:rsidRDefault="00C75906" w:rsidP="00CA7587">
            <w:pPr>
              <w:widowControl/>
              <w:rPr>
                <w:rFonts w:ascii="Times New Roman" w:hAnsi="Times New Roman"/>
                <w:sz w:val="22"/>
                <w:szCs w:val="22"/>
              </w:rPr>
            </w:pPr>
          </w:p>
          <w:p w14:paraId="0537DB72" w14:textId="4C028877" w:rsidR="00901907" w:rsidRPr="0068165F" w:rsidRDefault="00CA7587" w:rsidP="009A7AC2">
            <w:pPr>
              <w:widowControl/>
              <w:ind w:left="220" w:hangingChars="100" w:hanging="220"/>
              <w:rPr>
                <w:rFonts w:ascii="Times New Roman" w:hAnsi="Times New Roman"/>
                <w:sz w:val="22"/>
                <w:szCs w:val="22"/>
              </w:rPr>
            </w:pPr>
            <w:r w:rsidRPr="0068165F">
              <w:rPr>
                <w:rFonts w:ascii="Times New Roman" w:hAnsi="Times New Roman" w:hint="eastAsia"/>
                <w:sz w:val="22"/>
              </w:rPr>
              <w:t>・説明</w:t>
            </w:r>
            <w:r w:rsidR="004C6816" w:rsidRPr="0068165F">
              <w:rPr>
                <w:rFonts w:ascii="Times New Roman" w:hAnsi="Times New Roman" w:hint="eastAsia"/>
                <w:bCs/>
                <w:color w:val="000000" w:themeColor="text1"/>
                <w:sz w:val="22"/>
              </w:rPr>
              <w:t>同意</w:t>
            </w:r>
            <w:r w:rsidRPr="0068165F">
              <w:rPr>
                <w:rFonts w:ascii="Times New Roman" w:hAnsi="Times New Roman" w:hint="eastAsia"/>
                <w:sz w:val="22"/>
              </w:rPr>
              <w:t>文書の記載事項については、「人を対象とする生命科学・医学系研究に関する倫理指針ガイダンスの第</w:t>
            </w:r>
            <w:r w:rsidRPr="0068165F">
              <w:rPr>
                <w:rFonts w:ascii="Times New Roman" w:hAnsi="Times New Roman"/>
                <w:sz w:val="22"/>
              </w:rPr>
              <w:t>8</w:t>
            </w:r>
            <w:r w:rsidRPr="0068165F">
              <w:rPr>
                <w:rFonts w:ascii="Times New Roman" w:hAnsi="Times New Roman" w:hint="eastAsia"/>
                <w:sz w:val="22"/>
              </w:rPr>
              <w:t>の</w:t>
            </w:r>
            <w:r w:rsidRPr="0068165F">
              <w:rPr>
                <w:rFonts w:ascii="Times New Roman" w:hAnsi="Times New Roman"/>
                <w:sz w:val="22"/>
              </w:rPr>
              <w:t>5</w:t>
            </w:r>
            <w:r w:rsidRPr="0068165F">
              <w:rPr>
                <w:rFonts w:ascii="Times New Roman" w:hAnsi="Times New Roman" w:hint="eastAsia"/>
                <w:sz w:val="22"/>
              </w:rPr>
              <w:t>説明事項等を参照すること。</w:t>
            </w:r>
          </w:p>
          <w:p w14:paraId="6B6C1A4B" w14:textId="77777777" w:rsidR="00901907" w:rsidRPr="0068165F" w:rsidRDefault="00901907" w:rsidP="00CA7587">
            <w:pPr>
              <w:widowControl/>
              <w:rPr>
                <w:rFonts w:ascii="Times New Roman" w:hAnsi="Times New Roman"/>
                <w:sz w:val="22"/>
                <w:szCs w:val="22"/>
              </w:rPr>
            </w:pPr>
          </w:p>
          <w:p w14:paraId="2FF1FB3A" w14:textId="23DF7515" w:rsidR="00901907" w:rsidRPr="0068165F" w:rsidRDefault="00901907" w:rsidP="00901907">
            <w:pPr>
              <w:widowControl/>
              <w:ind w:left="220" w:hangingChars="100" w:hanging="220"/>
              <w:rPr>
                <w:rFonts w:ascii="Times New Roman" w:hAnsi="Times New Roman"/>
                <w:sz w:val="22"/>
                <w:szCs w:val="22"/>
              </w:rPr>
            </w:pPr>
            <w:r w:rsidRPr="0068165F">
              <w:rPr>
                <w:rFonts w:ascii="Times New Roman" w:hAnsi="Times New Roman" w:hint="eastAsia"/>
                <w:sz w:val="22"/>
              </w:rPr>
              <w:t>・専門用語や略語はできるだけ避けて平易な文章で記載すること。やむを得ず専門用語、略語、外国語を使用する場合は適切な説明を付すこと。</w:t>
            </w:r>
          </w:p>
          <w:p w14:paraId="713FBE54" w14:textId="08581C62" w:rsidR="00901907" w:rsidRPr="0068165F" w:rsidRDefault="00901907" w:rsidP="00901907">
            <w:pPr>
              <w:widowControl/>
              <w:rPr>
                <w:rFonts w:ascii="Times New Roman" w:hAnsi="Times New Roman"/>
                <w:sz w:val="22"/>
                <w:szCs w:val="22"/>
              </w:rPr>
            </w:pPr>
          </w:p>
          <w:p w14:paraId="628D706A" w14:textId="07D31C5F" w:rsidR="00CA7587" w:rsidRPr="0068165F" w:rsidRDefault="00CA7587" w:rsidP="00216DA0">
            <w:pPr>
              <w:widowControl/>
              <w:ind w:left="220" w:hangingChars="100" w:hanging="220"/>
              <w:rPr>
                <w:rFonts w:ascii="Times New Roman" w:hAnsi="Times New Roman"/>
                <w:sz w:val="22"/>
                <w:szCs w:val="22"/>
              </w:rPr>
            </w:pPr>
            <w:r w:rsidRPr="0068165F">
              <w:rPr>
                <w:rFonts w:ascii="Times New Roman" w:hAnsi="Times New Roman" w:hint="eastAsia"/>
                <w:sz w:val="22"/>
              </w:rPr>
              <w:t>・一般的な説明は「患者さん」、</w:t>
            </w:r>
            <w:r w:rsidR="0059387E" w:rsidRPr="0068165F">
              <w:rPr>
                <w:rFonts w:ascii="Times New Roman" w:hAnsi="Times New Roman" w:hint="eastAsia"/>
                <w:sz w:val="22"/>
              </w:rPr>
              <w:t>研究対象者を指す場合に</w:t>
            </w:r>
            <w:r w:rsidRPr="0068165F">
              <w:rPr>
                <w:rFonts w:ascii="Times New Roman" w:hAnsi="Times New Roman" w:hint="eastAsia"/>
                <w:sz w:val="22"/>
              </w:rPr>
              <w:t>は「あなた」</w:t>
            </w:r>
            <w:r w:rsidR="0059387E" w:rsidRPr="0068165F">
              <w:rPr>
                <w:rFonts w:ascii="Times New Roman" w:hAnsi="Times New Roman" w:hint="eastAsia"/>
                <w:sz w:val="22"/>
              </w:rPr>
              <w:t>と</w:t>
            </w:r>
            <w:r w:rsidRPr="0068165F">
              <w:rPr>
                <w:rFonts w:ascii="Times New Roman" w:hAnsi="Times New Roman" w:hint="eastAsia"/>
                <w:sz w:val="22"/>
              </w:rPr>
              <w:t>適宜使い分けること。</w:t>
            </w:r>
          </w:p>
          <w:p w14:paraId="61C28BFC" w14:textId="77777777" w:rsidR="00CA7587" w:rsidRPr="0068165F" w:rsidRDefault="00CA7587" w:rsidP="00CA7587">
            <w:pPr>
              <w:widowControl/>
              <w:rPr>
                <w:rFonts w:ascii="Times New Roman" w:hAnsi="Times New Roman"/>
                <w:sz w:val="22"/>
                <w:szCs w:val="22"/>
              </w:rPr>
            </w:pPr>
          </w:p>
          <w:p w14:paraId="252747EE" w14:textId="55BAA369" w:rsidR="00CA7587" w:rsidRPr="0068165F" w:rsidRDefault="00CA7587" w:rsidP="00216DA0">
            <w:pPr>
              <w:widowControl/>
              <w:ind w:left="220" w:hangingChars="100" w:hanging="220"/>
              <w:rPr>
                <w:rFonts w:ascii="Times New Roman" w:hAnsi="Times New Roman"/>
                <w:sz w:val="22"/>
                <w:szCs w:val="22"/>
              </w:rPr>
            </w:pPr>
            <w:r w:rsidRPr="0068165F">
              <w:rPr>
                <w:rFonts w:ascii="Times New Roman" w:hAnsi="Times New Roman" w:hint="eastAsia"/>
                <w:sz w:val="22"/>
              </w:rPr>
              <w:t>・担当医、担当医師、</w:t>
            </w:r>
            <w:r w:rsidR="008F1C75" w:rsidRPr="0068165F">
              <w:rPr>
                <w:rFonts w:ascii="Times New Roman" w:hAnsi="Times New Roman" w:hint="eastAsia"/>
                <w:sz w:val="22"/>
              </w:rPr>
              <w:t>研究代表者、</w:t>
            </w:r>
            <w:r w:rsidRPr="0068165F">
              <w:rPr>
                <w:rFonts w:ascii="Times New Roman" w:hAnsi="Times New Roman" w:hint="eastAsia"/>
                <w:sz w:val="22"/>
              </w:rPr>
              <w:t>研究責任者</w:t>
            </w:r>
            <w:r w:rsidR="008F1C75" w:rsidRPr="0068165F">
              <w:rPr>
                <w:rFonts w:ascii="Times New Roman" w:hAnsi="Times New Roman" w:hint="eastAsia"/>
                <w:sz w:val="22"/>
              </w:rPr>
              <w:t>など</w:t>
            </w:r>
            <w:r w:rsidRPr="0068165F">
              <w:rPr>
                <w:rFonts w:ascii="Times New Roman" w:hAnsi="Times New Roman" w:hint="eastAsia"/>
                <w:sz w:val="22"/>
              </w:rPr>
              <w:t>は、</w:t>
            </w:r>
            <w:r w:rsidR="008F1C75" w:rsidRPr="0068165F">
              <w:rPr>
                <w:rFonts w:ascii="Times New Roman" w:hAnsi="Times New Roman" w:hint="eastAsia"/>
                <w:sz w:val="22"/>
              </w:rPr>
              <w:t>「研究担当医</w:t>
            </w:r>
            <w:r w:rsidR="00D23610" w:rsidRPr="0068165F">
              <w:rPr>
                <w:rFonts w:ascii="Times New Roman" w:hAnsi="Times New Roman" w:hint="eastAsia"/>
                <w:sz w:val="22"/>
              </w:rPr>
              <w:t>師</w:t>
            </w:r>
            <w:r w:rsidR="008F1C75" w:rsidRPr="0068165F">
              <w:rPr>
                <w:rFonts w:ascii="Times New Roman" w:hAnsi="Times New Roman" w:hint="eastAsia"/>
                <w:sz w:val="22"/>
              </w:rPr>
              <w:t>」として、</w:t>
            </w:r>
            <w:r w:rsidRPr="0068165F">
              <w:rPr>
                <w:rFonts w:ascii="Times New Roman" w:hAnsi="Times New Roman" w:hint="eastAsia"/>
                <w:sz w:val="22"/>
              </w:rPr>
              <w:t>文書内で統一すること</w:t>
            </w:r>
            <w:r w:rsidR="0059387E" w:rsidRPr="0068165F">
              <w:rPr>
                <w:rFonts w:ascii="Times New Roman" w:hAnsi="Times New Roman" w:hint="eastAsia"/>
                <w:sz w:val="22"/>
              </w:rPr>
              <w:t>。</w:t>
            </w:r>
          </w:p>
          <w:p w14:paraId="523BFE09" w14:textId="77777777" w:rsidR="00CA7587" w:rsidRPr="0068165F" w:rsidRDefault="00CA7587" w:rsidP="00901907">
            <w:pPr>
              <w:widowControl/>
              <w:rPr>
                <w:rFonts w:ascii="Times New Roman" w:hAnsi="Times New Roman"/>
                <w:sz w:val="22"/>
                <w:szCs w:val="22"/>
              </w:rPr>
            </w:pPr>
          </w:p>
          <w:p w14:paraId="357589B0" w14:textId="41CCB739" w:rsidR="00901907" w:rsidRPr="0068165F" w:rsidRDefault="00901907" w:rsidP="00901907">
            <w:pPr>
              <w:widowControl/>
              <w:ind w:left="220" w:hangingChars="100" w:hanging="220"/>
              <w:rPr>
                <w:rFonts w:ascii="Times New Roman" w:hAnsi="Times New Roman"/>
                <w:sz w:val="22"/>
                <w:szCs w:val="22"/>
              </w:rPr>
            </w:pPr>
            <w:r w:rsidRPr="0068165F">
              <w:rPr>
                <w:rFonts w:ascii="Times New Roman" w:hAnsi="Times New Roman" w:hint="eastAsia"/>
                <w:sz w:val="22"/>
              </w:rPr>
              <w:t>・原則、全ての項目について記載すること。ただし、該当しない項目については空欄ではなく非該当と記載し、必要な場合は理由を記すこと。</w:t>
            </w:r>
          </w:p>
          <w:p w14:paraId="4F97985D" w14:textId="77777777" w:rsidR="00901907" w:rsidRPr="0068165F" w:rsidRDefault="00901907" w:rsidP="00CA7587">
            <w:pPr>
              <w:widowControl/>
              <w:rPr>
                <w:rFonts w:ascii="Times New Roman" w:hAnsi="Times New Roman"/>
                <w:sz w:val="22"/>
                <w:szCs w:val="22"/>
              </w:rPr>
            </w:pPr>
          </w:p>
          <w:p w14:paraId="486A4556" w14:textId="4EC354C6" w:rsidR="00C75906" w:rsidDel="00980735" w:rsidRDefault="00980735" w:rsidP="00CA7587">
            <w:pPr>
              <w:widowControl/>
              <w:jc w:val="right"/>
              <w:rPr>
                <w:del w:id="4" w:author="巌 杉谷" w:date="2025-11-19T15:23:00Z" w16du:dateUtc="2025-11-19T06:23:00Z"/>
                <w:rFonts w:ascii="Times New Roman" w:hAnsi="Times New Roman"/>
                <w:sz w:val="22"/>
              </w:rPr>
            </w:pPr>
            <w:ins w:id="5" w:author="巌 杉谷" w:date="2025-11-19T15:23:00Z" w16du:dateUtc="2025-11-19T06:23:00Z">
              <w:r w:rsidRPr="00980735">
                <w:rPr>
                  <w:rFonts w:ascii="Times New Roman" w:hAnsi="Times New Roman" w:hint="eastAsia"/>
                  <w:sz w:val="22"/>
                </w:rPr>
                <w:t>日本内分泌外科学会</w:t>
              </w:r>
            </w:ins>
            <w:ins w:id="6" w:author="巌 杉谷" w:date="2025-11-20T11:18:00Z" w16du:dateUtc="2025-11-20T02:18:00Z">
              <w:r w:rsidR="00BE3BB0">
                <w:rPr>
                  <w:rFonts w:ascii="Times New Roman" w:hAnsi="Times New Roman" w:hint="eastAsia"/>
                  <w:sz w:val="22"/>
                </w:rPr>
                <w:t>研究</w:t>
              </w:r>
            </w:ins>
            <w:ins w:id="7" w:author="巌 杉谷" w:date="2025-11-19T15:23:00Z" w16du:dateUtc="2025-11-19T06:23:00Z">
              <w:r w:rsidRPr="00980735">
                <w:rPr>
                  <w:rFonts w:ascii="Times New Roman" w:hAnsi="Times New Roman" w:hint="eastAsia"/>
                  <w:sz w:val="22"/>
                </w:rPr>
                <w:t>倫理審査委員会</w:t>
              </w:r>
            </w:ins>
            <w:del w:id="8" w:author="巌 杉谷" w:date="2025-11-19T15:23:00Z" w16du:dateUtc="2025-11-19T06:23:00Z">
              <w:r w:rsidR="00C75906" w:rsidRPr="0068165F" w:rsidDel="00980735">
                <w:rPr>
                  <w:rFonts w:ascii="Times New Roman" w:hAnsi="Times New Roman" w:hint="eastAsia"/>
                  <w:sz w:val="22"/>
                </w:rPr>
                <w:delText>学校法人日本医科大学　研究統括センター</w:delText>
              </w:r>
            </w:del>
          </w:p>
          <w:p w14:paraId="49D19D1C" w14:textId="77777777" w:rsidR="00980735" w:rsidRPr="00980735" w:rsidRDefault="00980735">
            <w:pPr>
              <w:widowControl/>
              <w:jc w:val="right"/>
              <w:rPr>
                <w:ins w:id="9" w:author="巌 杉谷" w:date="2025-11-19T15:23:00Z" w16du:dateUtc="2025-11-19T06:23:00Z"/>
                <w:rFonts w:ascii="Times New Roman" w:hAnsi="Times New Roman"/>
                <w:sz w:val="22"/>
                <w:szCs w:val="22"/>
              </w:rPr>
              <w:pPrChange w:id="10" w:author="巌 杉谷" w:date="2025-11-19T15:23:00Z" w16du:dateUtc="2025-11-19T06:23:00Z">
                <w:pPr>
                  <w:widowControl/>
                  <w:wordWrap w:val="0"/>
                  <w:jc w:val="right"/>
                </w:pPr>
              </w:pPrChange>
            </w:pPr>
          </w:p>
          <w:p w14:paraId="2FF2DD4B" w14:textId="1A15EA54" w:rsidR="00C75906" w:rsidRPr="0068165F" w:rsidRDefault="00C75906" w:rsidP="00CA7587">
            <w:pPr>
              <w:widowControl/>
              <w:jc w:val="right"/>
              <w:rPr>
                <w:rFonts w:ascii="Times New Roman" w:hAnsi="Times New Roman" w:cs="メイリオ"/>
                <w:sz w:val="22"/>
                <w:szCs w:val="22"/>
              </w:rPr>
            </w:pPr>
            <w:r w:rsidRPr="0068165F">
              <w:rPr>
                <w:rFonts w:ascii="Times New Roman" w:hAnsi="Times New Roman" w:hint="eastAsia"/>
                <w:sz w:val="22"/>
              </w:rPr>
              <w:t>第</w:t>
            </w:r>
            <w:ins w:id="11" w:author="巌 杉谷" w:date="2025-11-19T15:24:00Z" w16du:dateUtc="2025-11-19T06:24:00Z">
              <w:r w:rsidR="00980735">
                <w:rPr>
                  <w:rFonts w:ascii="Times New Roman" w:hAnsi="Times New Roman" w:hint="eastAsia"/>
                  <w:sz w:val="22"/>
                </w:rPr>
                <w:t>1</w:t>
              </w:r>
            </w:ins>
            <w:del w:id="12" w:author="巌 杉谷" w:date="2025-11-19T15:24:00Z" w16du:dateUtc="2025-11-19T06:24:00Z">
              <w:r w:rsidR="002B5B87" w:rsidRPr="0068165F" w:rsidDel="00980735">
                <w:rPr>
                  <w:rFonts w:ascii="Times New Roman" w:hAnsi="Times New Roman"/>
                  <w:sz w:val="22"/>
                </w:rPr>
                <w:delText>2</w:delText>
              </w:r>
            </w:del>
            <w:r w:rsidR="00501987">
              <w:rPr>
                <w:rFonts w:ascii="Times New Roman" w:hAnsi="Times New Roman"/>
                <w:sz w:val="22"/>
              </w:rPr>
              <w:t>.1</w:t>
            </w:r>
            <w:r w:rsidRPr="0068165F">
              <w:rPr>
                <w:rFonts w:ascii="Times New Roman" w:hAnsi="Times New Roman" w:hint="eastAsia"/>
                <w:sz w:val="22"/>
              </w:rPr>
              <w:t>版（</w:t>
            </w:r>
            <w:r w:rsidR="00903BED" w:rsidRPr="0068165F">
              <w:rPr>
                <w:rFonts w:ascii="Times New Roman" w:hAnsi="Times New Roman"/>
                <w:sz w:val="22"/>
                <w:szCs w:val="22"/>
              </w:rPr>
              <w:t>202</w:t>
            </w:r>
            <w:r w:rsidR="00501987">
              <w:rPr>
                <w:rFonts w:ascii="Times New Roman" w:hAnsi="Times New Roman"/>
                <w:sz w:val="22"/>
                <w:szCs w:val="22"/>
              </w:rPr>
              <w:t>5</w:t>
            </w:r>
            <w:r w:rsidR="00903BED" w:rsidRPr="0068165F">
              <w:rPr>
                <w:rFonts w:ascii="Times New Roman" w:hAnsi="Times New Roman" w:hint="eastAsia"/>
                <w:sz w:val="22"/>
                <w:szCs w:val="22"/>
              </w:rPr>
              <w:t>年</w:t>
            </w:r>
            <w:ins w:id="13" w:author="巌 杉谷" w:date="2025-11-19T15:24:00Z" w16du:dateUtc="2025-11-19T06:24:00Z">
              <w:r w:rsidR="00980735">
                <w:rPr>
                  <w:rFonts w:ascii="Times New Roman" w:hAnsi="Times New Roman" w:hint="eastAsia"/>
                  <w:sz w:val="22"/>
                  <w:szCs w:val="22"/>
                </w:rPr>
                <w:t>11</w:t>
              </w:r>
            </w:ins>
            <w:del w:id="14" w:author="巌 杉谷" w:date="2025-11-19T15:24:00Z" w16du:dateUtc="2025-11-19T06:24:00Z">
              <w:r w:rsidR="00501987" w:rsidDel="00980735">
                <w:rPr>
                  <w:rFonts w:ascii="Times New Roman" w:hAnsi="Times New Roman" w:hint="eastAsia"/>
                  <w:sz w:val="22"/>
                  <w:szCs w:val="22"/>
                </w:rPr>
                <w:delText>8</w:delText>
              </w:r>
            </w:del>
            <w:r w:rsidR="00903BED" w:rsidRPr="0068165F">
              <w:rPr>
                <w:rFonts w:ascii="Times New Roman" w:hAnsi="Times New Roman" w:hint="eastAsia"/>
                <w:sz w:val="22"/>
                <w:szCs w:val="22"/>
              </w:rPr>
              <w:t>月</w:t>
            </w:r>
            <w:ins w:id="15" w:author="巌 杉谷" w:date="2025-11-19T15:24:00Z" w16du:dateUtc="2025-11-19T06:24:00Z">
              <w:r w:rsidR="00980735">
                <w:rPr>
                  <w:rFonts w:ascii="Times New Roman" w:hAnsi="Times New Roman" w:hint="eastAsia"/>
                  <w:sz w:val="22"/>
                  <w:szCs w:val="22"/>
                </w:rPr>
                <w:t>30</w:t>
              </w:r>
            </w:ins>
            <w:del w:id="16" w:author="巌 杉谷" w:date="2025-11-19T15:24:00Z" w16du:dateUtc="2025-11-19T06:24:00Z">
              <w:r w:rsidR="00903BED" w:rsidRPr="0068165F" w:rsidDel="00980735">
                <w:rPr>
                  <w:rFonts w:ascii="Times New Roman" w:hAnsi="Times New Roman"/>
                  <w:sz w:val="22"/>
                  <w:szCs w:val="22"/>
                </w:rPr>
                <w:delText>2</w:delText>
              </w:r>
              <w:r w:rsidR="00501987" w:rsidDel="00980735">
                <w:rPr>
                  <w:rFonts w:ascii="Times New Roman" w:hAnsi="Times New Roman"/>
                  <w:sz w:val="22"/>
                  <w:szCs w:val="22"/>
                </w:rPr>
                <w:delText>6</w:delText>
              </w:r>
            </w:del>
            <w:r w:rsidR="00903BED" w:rsidRPr="0068165F">
              <w:rPr>
                <w:rFonts w:ascii="Times New Roman" w:hAnsi="Times New Roman" w:hint="eastAsia"/>
                <w:sz w:val="22"/>
                <w:szCs w:val="22"/>
              </w:rPr>
              <w:t>日</w:t>
            </w:r>
            <w:r w:rsidRPr="0068165F">
              <w:rPr>
                <w:rFonts w:ascii="Times New Roman" w:hAnsi="Times New Roman" w:hint="eastAsia"/>
                <w:sz w:val="22"/>
              </w:rPr>
              <w:t>作成）</w:t>
            </w:r>
          </w:p>
        </w:tc>
      </w:tr>
    </w:tbl>
    <w:p w14:paraId="32B5C549" w14:textId="27395C44" w:rsidR="00633A07" w:rsidRPr="0068165F" w:rsidRDefault="00633A07">
      <w:pPr>
        <w:widowControl/>
        <w:jc w:val="left"/>
        <w:rPr>
          <w:rFonts w:ascii="Times New Roman" w:eastAsia="ＭＳ 明朝" w:hAnsi="Times New Roman"/>
          <w:spacing w:val="1"/>
          <w:kern w:val="0"/>
          <w:sz w:val="24"/>
          <w:szCs w:val="24"/>
        </w:rPr>
      </w:pPr>
      <w:r w:rsidRPr="0068165F">
        <w:rPr>
          <w:rFonts w:ascii="Times New Roman" w:eastAsia="ＭＳ 明朝" w:hAnsi="Times New Roman"/>
          <w:spacing w:val="1"/>
        </w:rPr>
        <w:br w:type="page"/>
      </w:r>
    </w:p>
    <w:p w14:paraId="14559B29" w14:textId="472AEE81" w:rsidR="00384815" w:rsidRPr="0068165F" w:rsidRDefault="00384815" w:rsidP="00384815">
      <w:pPr>
        <w:jc w:val="center"/>
        <w:rPr>
          <w:rFonts w:ascii="Times New Roman" w:eastAsia="ＭＳ 明朝" w:hAnsi="Times New Roman" w:cs="メイリオ"/>
          <w:b/>
          <w:kern w:val="0"/>
          <w:sz w:val="40"/>
          <w:szCs w:val="40"/>
        </w:rPr>
      </w:pPr>
      <w:r w:rsidRPr="0068165F">
        <w:rPr>
          <w:rFonts w:ascii="Times New Roman" w:eastAsia="ＭＳ 明朝" w:hAnsi="Times New Roman" w:cs="メイリオ" w:hint="eastAsia"/>
          <w:b/>
          <w:kern w:val="0"/>
          <w:sz w:val="40"/>
          <w:szCs w:val="40"/>
        </w:rPr>
        <w:lastRenderedPageBreak/>
        <w:t>説明文書</w:t>
      </w:r>
    </w:p>
    <w:p w14:paraId="332E3E4D" w14:textId="77777777" w:rsidR="00384815" w:rsidRPr="0068165F" w:rsidRDefault="00384815" w:rsidP="00384815">
      <w:pPr>
        <w:rPr>
          <w:rFonts w:ascii="Times New Roman" w:eastAsia="ＭＳ 明朝" w:hAnsi="Times New Roman" w:cs="メイリオ"/>
          <w:kern w:val="0"/>
          <w:sz w:val="40"/>
          <w:szCs w:val="40"/>
        </w:rPr>
      </w:pPr>
    </w:p>
    <w:p w14:paraId="1018D19D" w14:textId="77777777" w:rsidR="00384815" w:rsidRPr="0068165F" w:rsidRDefault="00384815" w:rsidP="00384815">
      <w:pPr>
        <w:rPr>
          <w:rFonts w:ascii="Times New Roman" w:eastAsia="ＭＳ 明朝" w:hAnsi="Times New Roman" w:cs="メイリオ"/>
          <w:kern w:val="0"/>
          <w:sz w:val="40"/>
          <w:szCs w:val="40"/>
        </w:rPr>
      </w:pPr>
    </w:p>
    <w:p w14:paraId="232E2C02" w14:textId="77777777" w:rsidR="00384815" w:rsidRPr="0068165F" w:rsidRDefault="00384815" w:rsidP="00384815">
      <w:pPr>
        <w:rPr>
          <w:rFonts w:ascii="Times New Roman" w:eastAsia="ＭＳ 明朝" w:hAnsi="Times New Roman" w:cs="メイリオ"/>
          <w:b/>
          <w:kern w:val="0"/>
          <w:sz w:val="40"/>
          <w:szCs w:val="40"/>
        </w:rPr>
      </w:pPr>
      <w:r w:rsidRPr="0068165F">
        <w:rPr>
          <w:rFonts w:ascii="Times New Roman" w:eastAsia="ＭＳ 明朝" w:hAnsi="Times New Roman" w:cs="メイリオ" w:hint="eastAsia"/>
          <w:b/>
          <w:kern w:val="0"/>
          <w:sz w:val="40"/>
          <w:szCs w:val="40"/>
        </w:rPr>
        <w:t>「（例：</w:t>
      </w:r>
      <w:r w:rsidRPr="0068165F">
        <w:rPr>
          <w:rFonts w:ascii="Times New Roman" w:eastAsia="ＭＳ 明朝" w:hAnsi="Times New Roman" w:cs="メイリオ"/>
          <w:b/>
          <w:kern w:val="0"/>
          <w:sz w:val="40"/>
          <w:szCs w:val="40"/>
        </w:rPr>
        <w:t>○○○</w:t>
      </w:r>
      <w:r w:rsidRPr="0068165F">
        <w:rPr>
          <w:rFonts w:ascii="Times New Roman" w:eastAsia="ＭＳ 明朝" w:hAnsi="Times New Roman" w:cs="メイリオ" w:hint="eastAsia"/>
          <w:b/>
          <w:kern w:val="0"/>
          <w:sz w:val="40"/>
          <w:szCs w:val="40"/>
        </w:rPr>
        <w:t>に対する</w:t>
      </w:r>
      <w:r w:rsidRPr="0068165F">
        <w:rPr>
          <w:rFonts w:ascii="Times New Roman" w:eastAsia="ＭＳ 明朝" w:hAnsi="Times New Roman" w:cs="Cambria Math" w:hint="eastAsia"/>
          <w:b/>
          <w:kern w:val="0"/>
          <w:sz w:val="40"/>
          <w:szCs w:val="40"/>
        </w:rPr>
        <w:t>△△△</w:t>
      </w:r>
      <w:r w:rsidRPr="0068165F">
        <w:rPr>
          <w:rFonts w:ascii="Times New Roman" w:eastAsia="ＭＳ 明朝" w:hAnsi="Times New Roman" w:cs="メイリオ" w:hint="eastAsia"/>
          <w:b/>
          <w:kern w:val="0"/>
          <w:sz w:val="40"/>
          <w:szCs w:val="40"/>
        </w:rPr>
        <w:t>の</w:t>
      </w:r>
      <w:r w:rsidRPr="0068165F">
        <w:rPr>
          <w:rFonts w:ascii="Times New Roman" w:eastAsia="ＭＳ 明朝" w:hAnsi="Times New Roman" w:cs="メイリオ"/>
          <w:b/>
          <w:kern w:val="0"/>
          <w:sz w:val="40"/>
          <w:szCs w:val="40"/>
        </w:rPr>
        <w:t>□□□</w:t>
      </w:r>
      <w:r w:rsidRPr="0068165F">
        <w:rPr>
          <w:rFonts w:ascii="Times New Roman" w:eastAsia="ＭＳ 明朝" w:hAnsi="Times New Roman" w:cs="メイリオ" w:hint="eastAsia"/>
          <w:b/>
          <w:kern w:val="0"/>
          <w:sz w:val="40"/>
          <w:szCs w:val="40"/>
        </w:rPr>
        <w:t>研究）」</w:t>
      </w:r>
    </w:p>
    <w:p w14:paraId="3D5B1681" w14:textId="77777777" w:rsidR="00384815" w:rsidRPr="0068165F" w:rsidRDefault="00384815" w:rsidP="00384815">
      <w:pPr>
        <w:jc w:val="center"/>
        <w:rPr>
          <w:rFonts w:ascii="Times New Roman" w:eastAsia="ＭＳ 明朝" w:hAnsi="Times New Roman" w:cs="メイリオ"/>
          <w:b/>
          <w:kern w:val="0"/>
          <w:sz w:val="40"/>
          <w:szCs w:val="40"/>
        </w:rPr>
      </w:pPr>
      <w:r w:rsidRPr="0068165F">
        <w:rPr>
          <w:rFonts w:ascii="Times New Roman" w:eastAsia="ＭＳ 明朝" w:hAnsi="Times New Roman" w:cs="メイリオ" w:hint="eastAsia"/>
          <w:b/>
          <w:kern w:val="0"/>
          <w:sz w:val="40"/>
          <w:szCs w:val="40"/>
        </w:rPr>
        <w:t>（課題名の略称があれば記載）</w:t>
      </w:r>
    </w:p>
    <w:p w14:paraId="6A7B1B2B" w14:textId="77777777" w:rsidR="00384815" w:rsidRPr="0068165F" w:rsidRDefault="00384815" w:rsidP="00384815">
      <w:pPr>
        <w:spacing w:line="400" w:lineRule="exact"/>
        <w:rPr>
          <w:rFonts w:ascii="Times New Roman" w:eastAsia="ＭＳ 明朝" w:hAnsi="Times New Roman" w:cs="メイリオ"/>
          <w:kern w:val="0"/>
          <w:sz w:val="24"/>
          <w:szCs w:val="24"/>
        </w:rPr>
      </w:pPr>
    </w:p>
    <w:p w14:paraId="0FCE2554" w14:textId="77777777" w:rsidR="00384815" w:rsidRPr="0068165F" w:rsidRDefault="00384815" w:rsidP="00384815">
      <w:pPr>
        <w:spacing w:line="400" w:lineRule="exact"/>
        <w:rPr>
          <w:rFonts w:ascii="Times New Roman" w:eastAsia="ＭＳ 明朝" w:hAnsi="Times New Roman" w:cs="メイリオ"/>
          <w:kern w:val="0"/>
          <w:sz w:val="24"/>
          <w:szCs w:val="24"/>
        </w:rPr>
      </w:pPr>
    </w:p>
    <w:p w14:paraId="727ABFC9" w14:textId="77777777" w:rsidR="00384815" w:rsidRPr="0068165F" w:rsidRDefault="00384815" w:rsidP="00384815">
      <w:pPr>
        <w:spacing w:line="400" w:lineRule="exact"/>
        <w:rPr>
          <w:rFonts w:ascii="Times New Roman" w:eastAsia="ＭＳ 明朝" w:hAnsi="Times New Roman" w:cs="メイリオ"/>
          <w:kern w:val="0"/>
          <w:sz w:val="24"/>
          <w:szCs w:val="24"/>
        </w:rPr>
      </w:pPr>
    </w:p>
    <w:p w14:paraId="6A1C6BAB" w14:textId="77777777" w:rsidR="00384815" w:rsidRPr="0068165F" w:rsidRDefault="00384815" w:rsidP="00384815">
      <w:pPr>
        <w:spacing w:line="400" w:lineRule="exact"/>
        <w:rPr>
          <w:rFonts w:ascii="Times New Roman" w:eastAsia="ＭＳ 明朝" w:hAnsi="Times New Roman" w:cs="メイリオ"/>
          <w:kern w:val="0"/>
          <w:sz w:val="24"/>
          <w:szCs w:val="24"/>
        </w:rPr>
      </w:pPr>
    </w:p>
    <w:p w14:paraId="5F5B5D74" w14:textId="77777777" w:rsidR="00384815" w:rsidRPr="0068165F" w:rsidRDefault="00384815" w:rsidP="00384815">
      <w:pPr>
        <w:spacing w:line="400" w:lineRule="exact"/>
        <w:rPr>
          <w:rFonts w:ascii="Times New Roman" w:eastAsia="ＭＳ 明朝" w:hAnsi="Times New Roman" w:cs="メイリオ"/>
          <w:kern w:val="0"/>
          <w:sz w:val="24"/>
          <w:szCs w:val="24"/>
        </w:rPr>
      </w:pPr>
    </w:p>
    <w:p w14:paraId="4F1D1F47" w14:textId="1EAD74CE" w:rsidR="00384815" w:rsidRPr="00980735" w:rsidRDefault="00384815" w:rsidP="00893AEB">
      <w:pPr>
        <w:ind w:leftChars="1700" w:left="3570"/>
        <w:rPr>
          <w:rFonts w:ascii="Times New Roman" w:eastAsia="ＭＳ 明朝" w:hAnsi="Times New Roman" w:cs="メイリオ"/>
          <w:b/>
          <w:kern w:val="0"/>
          <w:sz w:val="24"/>
          <w:szCs w:val="24"/>
          <w:lang w:eastAsia="en-US"/>
        </w:rPr>
      </w:pPr>
      <w:proofErr w:type="spellStart"/>
      <w:r w:rsidRPr="00980735">
        <w:rPr>
          <w:rFonts w:ascii="Times New Roman" w:eastAsia="ＭＳ 明朝" w:hAnsi="Times New Roman" w:cs="メイリオ" w:hint="eastAsia"/>
          <w:b/>
          <w:kern w:val="0"/>
          <w:sz w:val="24"/>
          <w:szCs w:val="24"/>
          <w:lang w:eastAsia="en-US"/>
        </w:rPr>
        <w:t>研究</w:t>
      </w:r>
      <w:proofErr w:type="spellEnd"/>
      <w:r w:rsidRPr="00980735">
        <w:rPr>
          <w:rFonts w:ascii="Times New Roman" w:eastAsia="ＭＳ 明朝" w:hAnsi="Times New Roman" w:cs="メイリオ" w:hint="eastAsia"/>
          <w:b/>
          <w:kern w:val="0"/>
          <w:sz w:val="24"/>
          <w:szCs w:val="24"/>
        </w:rPr>
        <w:t>代表者：</w:t>
      </w:r>
      <w:ins w:id="17" w:author="巌 杉谷" w:date="2025-11-19T15:24:00Z" w16du:dateUtc="2025-11-19T06:24:00Z">
        <w:r w:rsidR="00980735" w:rsidRPr="00980735">
          <w:rPr>
            <w:rFonts w:ascii="Times New Roman" w:eastAsia="ＭＳ 明朝" w:hAnsi="Times New Roman" w:cs="メイリオ" w:hint="eastAsia"/>
            <w:b/>
            <w:kern w:val="0"/>
            <w:sz w:val="24"/>
            <w:szCs w:val="24"/>
          </w:rPr>
          <w:t>氏名：</w:t>
        </w:r>
        <w:r w:rsidR="00980735" w:rsidRPr="00980735" w:rsidDel="00980735">
          <w:rPr>
            <w:rFonts w:ascii="Times New Roman" w:eastAsia="ＭＳ 明朝" w:hAnsi="Times New Roman" w:cs="メイリオ"/>
            <w:b/>
            <w:kern w:val="0"/>
            <w:sz w:val="24"/>
            <w:szCs w:val="24"/>
            <w:rPrChange w:id="18" w:author="巌 杉谷" w:date="2025-11-19T15:25:00Z" w16du:dateUtc="2025-11-19T06:25:00Z">
              <w:rPr>
                <w:rFonts w:ascii="Times New Roman" w:eastAsia="ＭＳ 明朝" w:hAnsi="Times New Roman" w:cs="メイリオ"/>
                <w:b/>
                <w:color w:val="0070C0"/>
                <w:kern w:val="0"/>
                <w:sz w:val="24"/>
                <w:szCs w:val="24"/>
              </w:rPr>
            </w:rPrChange>
          </w:rPr>
          <w:t xml:space="preserve"> </w:t>
        </w:r>
      </w:ins>
      <w:del w:id="19" w:author="巌 杉谷" w:date="2025-11-19T15:24:00Z" w16du:dateUtc="2025-11-19T06:24:00Z">
        <w:r w:rsidRPr="00980735" w:rsidDel="00980735">
          <w:rPr>
            <w:rFonts w:ascii="Times New Roman" w:eastAsia="ＭＳ 明朝" w:hAnsi="Times New Roman" w:cs="メイリオ" w:hint="eastAsia"/>
            <w:b/>
            <w:kern w:val="0"/>
            <w:sz w:val="24"/>
            <w:szCs w:val="24"/>
            <w:rPrChange w:id="20" w:author="巌 杉谷" w:date="2025-11-19T15:25:00Z" w16du:dateUtc="2025-11-19T06:25:00Z">
              <w:rPr>
                <w:rFonts w:ascii="Times New Roman" w:eastAsia="ＭＳ 明朝" w:hAnsi="Times New Roman" w:cs="メイリオ" w:hint="eastAsia"/>
                <w:b/>
                <w:color w:val="0070C0"/>
                <w:kern w:val="0"/>
                <w:sz w:val="24"/>
                <w:szCs w:val="24"/>
              </w:rPr>
            </w:rPrChange>
          </w:rPr>
          <w:delText>日医　太郎</w:delText>
        </w:r>
      </w:del>
    </w:p>
    <w:p w14:paraId="2B45D577" w14:textId="51839DC1" w:rsidR="00384815" w:rsidRPr="00980735" w:rsidRDefault="00980735" w:rsidP="00893AEB">
      <w:pPr>
        <w:ind w:leftChars="2400" w:left="5040"/>
        <w:rPr>
          <w:rFonts w:ascii="Times New Roman" w:eastAsia="ＭＳ 明朝" w:hAnsi="Times New Roman" w:cs="メイリオ"/>
          <w:b/>
          <w:kern w:val="0"/>
          <w:sz w:val="24"/>
          <w:szCs w:val="24"/>
          <w:lang w:eastAsia="en-US"/>
        </w:rPr>
      </w:pPr>
      <w:ins w:id="21" w:author="巌 杉谷" w:date="2025-11-19T15:24:00Z" w16du:dateUtc="2025-11-19T06:24:00Z">
        <w:r w:rsidRPr="00980735">
          <w:rPr>
            <w:rFonts w:ascii="Times New Roman" w:eastAsia="ＭＳ 明朝" w:hAnsi="Times New Roman" w:cs="メイリオ" w:hint="eastAsia"/>
            <w:b/>
            <w:kern w:val="0"/>
            <w:sz w:val="24"/>
            <w:szCs w:val="24"/>
            <w:rPrChange w:id="22" w:author="巌 杉谷" w:date="2025-11-19T15:25:00Z" w16du:dateUtc="2025-11-19T06:25:00Z">
              <w:rPr>
                <w:rFonts w:ascii="Times New Roman" w:eastAsia="ＭＳ 明朝" w:hAnsi="Times New Roman" w:cs="メイリオ" w:hint="eastAsia"/>
                <w:b/>
                <w:color w:val="0070C0"/>
                <w:kern w:val="0"/>
                <w:sz w:val="24"/>
                <w:szCs w:val="24"/>
              </w:rPr>
            </w:rPrChange>
          </w:rPr>
          <w:t>住所：</w:t>
        </w:r>
      </w:ins>
      <w:del w:id="23" w:author="巌 杉谷" w:date="2025-11-19T15:24:00Z" w16du:dateUtc="2025-11-19T06:24:00Z">
        <w:r w:rsidR="00384815" w:rsidRPr="00980735" w:rsidDel="00980735">
          <w:rPr>
            <w:rFonts w:ascii="Times New Roman" w:eastAsia="ＭＳ 明朝" w:hAnsi="Times New Roman" w:cs="メイリオ" w:hint="eastAsia"/>
            <w:b/>
            <w:kern w:val="0"/>
            <w:sz w:val="24"/>
            <w:szCs w:val="24"/>
            <w:rPrChange w:id="24" w:author="巌 杉谷" w:date="2025-11-19T15:25:00Z" w16du:dateUtc="2025-11-19T06:25:00Z">
              <w:rPr>
                <w:rFonts w:ascii="Times New Roman" w:eastAsia="ＭＳ 明朝" w:hAnsi="Times New Roman" w:cs="メイリオ" w:hint="eastAsia"/>
                <w:b/>
                <w:color w:val="0070C0"/>
                <w:kern w:val="0"/>
                <w:sz w:val="24"/>
                <w:szCs w:val="24"/>
              </w:rPr>
            </w:rPrChange>
          </w:rPr>
          <w:delText>日本医科大学付属病院　〇〇科</w:delText>
        </w:r>
      </w:del>
    </w:p>
    <w:p w14:paraId="311AF492" w14:textId="031FD152" w:rsidR="00384815" w:rsidRPr="00980735" w:rsidDel="00980735" w:rsidRDefault="00384815" w:rsidP="00893AEB">
      <w:pPr>
        <w:ind w:leftChars="2400" w:left="5040"/>
        <w:rPr>
          <w:del w:id="25" w:author="巌 杉谷" w:date="2025-11-19T15:24:00Z" w16du:dateUtc="2025-11-19T06:24:00Z"/>
          <w:rFonts w:ascii="Times New Roman" w:eastAsia="ＭＳ 明朝" w:hAnsi="Times New Roman" w:cs="メイリオ"/>
          <w:b/>
          <w:kern w:val="0"/>
          <w:sz w:val="24"/>
          <w:szCs w:val="24"/>
          <w:lang w:eastAsia="en-US"/>
        </w:rPr>
      </w:pPr>
      <w:del w:id="26" w:author="巌 杉谷" w:date="2025-11-19T15:24:00Z" w16du:dateUtc="2025-11-19T06:24:00Z">
        <w:r w:rsidRPr="00980735" w:rsidDel="00980735">
          <w:rPr>
            <w:rFonts w:ascii="Times New Roman" w:eastAsia="ＭＳ 明朝" w:hAnsi="Times New Roman" w:cs="メイリオ" w:hint="eastAsia"/>
            <w:b/>
            <w:kern w:val="0"/>
            <w:sz w:val="24"/>
            <w:szCs w:val="24"/>
            <w:lang w:eastAsia="en-US"/>
          </w:rPr>
          <w:delText>〒</w:delText>
        </w:r>
        <w:r w:rsidR="003B37A6" w:rsidRPr="00980735" w:rsidDel="00980735">
          <w:rPr>
            <w:rFonts w:ascii="Times New Roman" w:eastAsia="ＭＳ 明朝" w:hAnsi="Times New Roman" w:cs="メイリオ"/>
            <w:b/>
            <w:kern w:val="0"/>
            <w:sz w:val="24"/>
            <w:szCs w:val="24"/>
            <w:rPrChange w:id="27" w:author="巌 杉谷" w:date="2025-11-19T15:25:00Z" w16du:dateUtc="2025-11-19T06:25:00Z">
              <w:rPr>
                <w:rFonts w:ascii="Times New Roman" w:eastAsia="ＭＳ 明朝" w:hAnsi="Times New Roman" w:cs="メイリオ"/>
                <w:b/>
                <w:color w:val="0070C0"/>
                <w:kern w:val="0"/>
                <w:sz w:val="24"/>
                <w:szCs w:val="24"/>
              </w:rPr>
            </w:rPrChange>
          </w:rPr>
          <w:delText>113-8603</w:delText>
        </w:r>
        <w:r w:rsidRPr="00980735" w:rsidDel="00980735">
          <w:rPr>
            <w:rFonts w:ascii="Times New Roman" w:eastAsia="ＭＳ 明朝" w:hAnsi="Times New Roman" w:cs="メイリオ" w:hint="eastAsia"/>
            <w:b/>
            <w:kern w:val="0"/>
            <w:sz w:val="24"/>
            <w:szCs w:val="24"/>
            <w:lang w:eastAsia="en-US"/>
          </w:rPr>
          <w:delText xml:space="preserve">　</w:delText>
        </w:r>
        <w:r w:rsidRPr="00980735" w:rsidDel="00980735">
          <w:rPr>
            <w:rFonts w:ascii="Times New Roman" w:eastAsia="ＭＳ 明朝" w:hAnsi="Times New Roman" w:cs="メイリオ" w:hint="eastAsia"/>
            <w:b/>
            <w:kern w:val="0"/>
            <w:sz w:val="24"/>
            <w:szCs w:val="24"/>
            <w:rPrChange w:id="28" w:author="巌 杉谷" w:date="2025-11-19T15:25:00Z" w16du:dateUtc="2025-11-19T06:25:00Z">
              <w:rPr>
                <w:rFonts w:ascii="Times New Roman" w:eastAsia="ＭＳ 明朝" w:hAnsi="Times New Roman" w:cs="メイリオ" w:hint="eastAsia"/>
                <w:b/>
                <w:color w:val="0070C0"/>
                <w:kern w:val="0"/>
                <w:sz w:val="24"/>
                <w:szCs w:val="24"/>
              </w:rPr>
            </w:rPrChange>
          </w:rPr>
          <w:delText>東京</w:delText>
        </w:r>
        <w:r w:rsidRPr="00980735" w:rsidDel="00980735">
          <w:rPr>
            <w:rFonts w:ascii="Times New Roman" w:eastAsia="ＭＳ 明朝" w:hAnsi="Times New Roman" w:cs="メイリオ" w:hint="eastAsia"/>
            <w:b/>
            <w:kern w:val="0"/>
            <w:sz w:val="24"/>
            <w:szCs w:val="24"/>
            <w:lang w:eastAsia="en-US"/>
            <w:rPrChange w:id="29"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都</w:delText>
        </w:r>
        <w:r w:rsidRPr="00980735" w:rsidDel="00980735">
          <w:rPr>
            <w:rFonts w:ascii="Times New Roman" w:eastAsia="ＭＳ 明朝" w:hAnsi="Times New Roman" w:cs="メイリオ" w:hint="eastAsia"/>
            <w:b/>
            <w:kern w:val="0"/>
            <w:sz w:val="24"/>
            <w:szCs w:val="24"/>
            <w:rPrChange w:id="30" w:author="巌 杉谷" w:date="2025-11-19T15:25:00Z" w16du:dateUtc="2025-11-19T06:25:00Z">
              <w:rPr>
                <w:rFonts w:ascii="Times New Roman" w:eastAsia="ＭＳ 明朝" w:hAnsi="Times New Roman" w:cs="メイリオ" w:hint="eastAsia"/>
                <w:b/>
                <w:color w:val="0070C0"/>
                <w:kern w:val="0"/>
                <w:sz w:val="24"/>
                <w:szCs w:val="24"/>
              </w:rPr>
            </w:rPrChange>
          </w:rPr>
          <w:delText>文京</w:delText>
        </w:r>
        <w:r w:rsidRPr="00980735" w:rsidDel="00980735">
          <w:rPr>
            <w:rFonts w:ascii="Times New Roman" w:eastAsia="ＭＳ 明朝" w:hAnsi="Times New Roman" w:cs="メイリオ" w:hint="eastAsia"/>
            <w:b/>
            <w:kern w:val="0"/>
            <w:sz w:val="24"/>
            <w:szCs w:val="24"/>
            <w:lang w:eastAsia="en-US"/>
            <w:rPrChange w:id="31"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区</w:delText>
        </w:r>
        <w:r w:rsidRPr="00980735" w:rsidDel="00980735">
          <w:rPr>
            <w:rFonts w:ascii="Times New Roman" w:eastAsia="ＭＳ 明朝" w:hAnsi="Times New Roman" w:cs="メイリオ" w:hint="eastAsia"/>
            <w:b/>
            <w:kern w:val="0"/>
            <w:sz w:val="24"/>
            <w:szCs w:val="24"/>
            <w:rPrChange w:id="32" w:author="巌 杉谷" w:date="2025-11-19T15:25:00Z" w16du:dateUtc="2025-11-19T06:25:00Z">
              <w:rPr>
                <w:rFonts w:ascii="Times New Roman" w:eastAsia="ＭＳ 明朝" w:hAnsi="Times New Roman" w:cs="メイリオ" w:hint="eastAsia"/>
                <w:b/>
                <w:color w:val="0070C0"/>
                <w:kern w:val="0"/>
                <w:sz w:val="24"/>
                <w:szCs w:val="24"/>
              </w:rPr>
            </w:rPrChange>
          </w:rPr>
          <w:delText>千駄木</w:delText>
        </w:r>
        <w:r w:rsidRPr="00980735" w:rsidDel="00980735">
          <w:rPr>
            <w:rFonts w:ascii="Times New Roman" w:eastAsia="ＭＳ 明朝" w:hAnsi="Times New Roman" w:cs="メイリオ"/>
            <w:b/>
            <w:kern w:val="0"/>
            <w:sz w:val="24"/>
            <w:szCs w:val="24"/>
            <w:rPrChange w:id="33" w:author="巌 杉谷" w:date="2025-11-19T15:25:00Z" w16du:dateUtc="2025-11-19T06:25:00Z">
              <w:rPr>
                <w:rFonts w:ascii="Times New Roman" w:eastAsia="ＭＳ 明朝" w:hAnsi="Times New Roman" w:cs="メイリオ"/>
                <w:b/>
                <w:color w:val="0070C0"/>
                <w:kern w:val="0"/>
                <w:sz w:val="24"/>
                <w:szCs w:val="24"/>
              </w:rPr>
            </w:rPrChange>
          </w:rPr>
          <w:delText>1-1-5</w:delText>
        </w:r>
      </w:del>
    </w:p>
    <w:p w14:paraId="722563AC" w14:textId="113348EA" w:rsidR="00384815" w:rsidRPr="00980735" w:rsidRDefault="00384815" w:rsidP="00893AEB">
      <w:pPr>
        <w:ind w:leftChars="2400" w:left="5040"/>
        <w:rPr>
          <w:rFonts w:ascii="Times New Roman" w:eastAsia="ＭＳ 明朝" w:hAnsi="Times New Roman" w:cs="メイリオ"/>
          <w:b/>
          <w:kern w:val="0"/>
          <w:sz w:val="24"/>
          <w:szCs w:val="24"/>
          <w:lang w:eastAsia="en-US"/>
        </w:rPr>
      </w:pPr>
      <w:r w:rsidRPr="00980735">
        <w:rPr>
          <w:rFonts w:ascii="Times New Roman" w:eastAsia="ＭＳ 明朝" w:hAnsi="Times New Roman" w:cs="メイリオ"/>
          <w:b/>
          <w:kern w:val="0"/>
          <w:sz w:val="24"/>
          <w:szCs w:val="24"/>
          <w:lang w:eastAsia="en-US"/>
        </w:rPr>
        <w:t>TEL</w:t>
      </w:r>
      <w:r w:rsidRPr="00980735">
        <w:rPr>
          <w:rFonts w:ascii="Times New Roman" w:eastAsia="ＭＳ 明朝" w:hAnsi="Times New Roman" w:cs="メイリオ" w:hint="eastAsia"/>
          <w:b/>
          <w:kern w:val="0"/>
          <w:sz w:val="24"/>
          <w:szCs w:val="24"/>
        </w:rPr>
        <w:t>：</w:t>
      </w:r>
      <w:del w:id="34" w:author="巌 杉谷" w:date="2025-11-19T15:25:00Z" w16du:dateUtc="2025-11-19T06:25:00Z">
        <w:r w:rsidRPr="00980735" w:rsidDel="00980735">
          <w:rPr>
            <w:rFonts w:ascii="Times New Roman" w:eastAsia="ＭＳ 明朝" w:hAnsi="Times New Roman" w:cs="メイリオ"/>
            <w:b/>
            <w:kern w:val="0"/>
            <w:sz w:val="24"/>
            <w:szCs w:val="24"/>
            <w:lang w:eastAsia="en-US"/>
            <w:rPrChange w:id="35" w:author="巌 杉谷" w:date="2025-11-19T15:25:00Z" w16du:dateUtc="2025-11-19T06:25:00Z">
              <w:rPr>
                <w:rFonts w:ascii="Times New Roman" w:eastAsia="ＭＳ 明朝" w:hAnsi="Times New Roman" w:cs="メイリオ"/>
                <w:b/>
                <w:color w:val="0070C0"/>
                <w:kern w:val="0"/>
                <w:sz w:val="24"/>
                <w:szCs w:val="24"/>
                <w:lang w:eastAsia="en-US"/>
              </w:rPr>
            </w:rPrChange>
          </w:rPr>
          <w:delText>03-3822-2131</w:delText>
        </w:r>
        <w:r w:rsidRPr="00980735" w:rsidDel="00980735">
          <w:rPr>
            <w:rFonts w:ascii="Times New Roman" w:eastAsia="ＭＳ 明朝" w:hAnsi="Times New Roman" w:cs="メイリオ" w:hint="eastAsia"/>
            <w:b/>
            <w:kern w:val="0"/>
            <w:sz w:val="24"/>
            <w:szCs w:val="24"/>
            <w:lang w:eastAsia="en-US"/>
            <w:rPrChange w:id="36"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（内線：○○）</w:delText>
        </w:r>
      </w:del>
    </w:p>
    <w:p w14:paraId="1F6DA723" w14:textId="772EFC94" w:rsidR="00384815" w:rsidRPr="00980735" w:rsidRDefault="00384815" w:rsidP="00893AEB">
      <w:pPr>
        <w:ind w:leftChars="2400" w:left="5040"/>
        <w:rPr>
          <w:rFonts w:ascii="Times New Roman" w:eastAsia="ＭＳ 明朝" w:hAnsi="Times New Roman" w:cs="メイリオ"/>
          <w:b/>
          <w:kern w:val="0"/>
          <w:sz w:val="24"/>
          <w:szCs w:val="24"/>
          <w:lang w:eastAsia="en-US"/>
        </w:rPr>
      </w:pPr>
      <w:r w:rsidRPr="00980735">
        <w:rPr>
          <w:rFonts w:ascii="Times New Roman" w:eastAsia="ＭＳ 明朝" w:hAnsi="Times New Roman" w:cs="メイリオ"/>
          <w:b/>
          <w:kern w:val="0"/>
          <w:sz w:val="24"/>
          <w:szCs w:val="24"/>
          <w:lang w:eastAsia="en-US"/>
        </w:rPr>
        <w:t>FAX</w:t>
      </w:r>
      <w:r w:rsidRPr="00980735">
        <w:rPr>
          <w:rFonts w:ascii="Times New Roman" w:eastAsia="ＭＳ 明朝" w:hAnsi="Times New Roman" w:cs="メイリオ" w:hint="eastAsia"/>
          <w:b/>
          <w:kern w:val="0"/>
          <w:sz w:val="24"/>
          <w:szCs w:val="24"/>
        </w:rPr>
        <w:t>：</w:t>
      </w:r>
      <w:del w:id="37" w:author="巌 杉谷" w:date="2025-11-19T15:25:00Z" w16du:dateUtc="2025-11-19T06:25:00Z">
        <w:r w:rsidRPr="00980735" w:rsidDel="00980735">
          <w:rPr>
            <w:rFonts w:ascii="Times New Roman" w:eastAsia="ＭＳ 明朝" w:hAnsi="Times New Roman" w:cs="メイリオ" w:hint="eastAsia"/>
            <w:b/>
            <w:kern w:val="0"/>
            <w:sz w:val="24"/>
            <w:szCs w:val="24"/>
            <w:lang w:eastAsia="en-US"/>
            <w:rPrChange w:id="38"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r w:rsidRPr="00980735" w:rsidDel="00980735">
          <w:rPr>
            <w:rFonts w:ascii="Times New Roman" w:eastAsia="ＭＳ 明朝" w:hAnsi="Times New Roman" w:cs="メイリオ"/>
            <w:b/>
            <w:kern w:val="0"/>
            <w:sz w:val="24"/>
            <w:szCs w:val="24"/>
            <w:lang w:eastAsia="en-US"/>
            <w:rPrChange w:id="39" w:author="巌 杉谷" w:date="2025-11-19T15:25:00Z" w16du:dateUtc="2025-11-19T06:25:00Z">
              <w:rPr>
                <w:rFonts w:ascii="Times New Roman" w:eastAsia="ＭＳ 明朝" w:hAnsi="Times New Roman" w:cs="メイリオ"/>
                <w:b/>
                <w:color w:val="0070C0"/>
                <w:kern w:val="0"/>
                <w:sz w:val="24"/>
                <w:szCs w:val="24"/>
                <w:lang w:eastAsia="en-US"/>
              </w:rPr>
            </w:rPrChange>
          </w:rPr>
          <w:delText>-</w:delText>
        </w:r>
        <w:r w:rsidRPr="00980735" w:rsidDel="00980735">
          <w:rPr>
            <w:rFonts w:ascii="Times New Roman" w:eastAsia="ＭＳ 明朝" w:hAnsi="Times New Roman" w:cs="メイリオ" w:hint="eastAsia"/>
            <w:b/>
            <w:kern w:val="0"/>
            <w:sz w:val="24"/>
            <w:szCs w:val="24"/>
            <w:lang w:eastAsia="en-US"/>
            <w:rPrChange w:id="40"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r w:rsidRPr="00980735" w:rsidDel="00980735">
          <w:rPr>
            <w:rFonts w:ascii="Times New Roman" w:eastAsia="ＭＳ 明朝" w:hAnsi="Times New Roman" w:cs="メイリオ"/>
            <w:b/>
            <w:kern w:val="0"/>
            <w:sz w:val="24"/>
            <w:szCs w:val="24"/>
            <w:lang w:eastAsia="en-US"/>
            <w:rPrChange w:id="41" w:author="巌 杉谷" w:date="2025-11-19T15:25:00Z" w16du:dateUtc="2025-11-19T06:25:00Z">
              <w:rPr>
                <w:rFonts w:ascii="Times New Roman" w:eastAsia="ＭＳ 明朝" w:hAnsi="Times New Roman" w:cs="メイリオ"/>
                <w:b/>
                <w:color w:val="0070C0"/>
                <w:kern w:val="0"/>
                <w:sz w:val="24"/>
                <w:szCs w:val="24"/>
                <w:lang w:eastAsia="en-US"/>
              </w:rPr>
            </w:rPrChange>
          </w:rPr>
          <w:delText>-</w:delText>
        </w:r>
        <w:r w:rsidRPr="00980735" w:rsidDel="00980735">
          <w:rPr>
            <w:rFonts w:ascii="Times New Roman" w:eastAsia="ＭＳ 明朝" w:hAnsi="Times New Roman" w:cs="メイリオ" w:hint="eastAsia"/>
            <w:b/>
            <w:kern w:val="0"/>
            <w:sz w:val="24"/>
            <w:szCs w:val="24"/>
            <w:lang w:eastAsia="en-US"/>
            <w:rPrChange w:id="42"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del>
    </w:p>
    <w:p w14:paraId="4CB1A1B0" w14:textId="1F7E0650" w:rsidR="00384815" w:rsidRPr="00980735" w:rsidRDefault="00384815" w:rsidP="00893AEB">
      <w:pPr>
        <w:ind w:leftChars="2400" w:left="5040"/>
        <w:rPr>
          <w:rFonts w:ascii="Times New Roman" w:eastAsia="ＭＳ 明朝" w:hAnsi="Times New Roman" w:cs="メイリオ"/>
          <w:b/>
          <w:kern w:val="0"/>
          <w:sz w:val="24"/>
          <w:szCs w:val="24"/>
        </w:rPr>
      </w:pPr>
      <w:r w:rsidRPr="00980735">
        <w:rPr>
          <w:rFonts w:ascii="Times New Roman" w:eastAsia="ＭＳ 明朝" w:hAnsi="Times New Roman" w:cs="メイリオ"/>
          <w:b/>
          <w:kern w:val="0"/>
          <w:sz w:val="24"/>
          <w:szCs w:val="24"/>
        </w:rPr>
        <w:t>E-mail</w:t>
      </w:r>
      <w:r w:rsidRPr="00980735">
        <w:rPr>
          <w:rFonts w:ascii="Times New Roman" w:eastAsia="ＭＳ 明朝" w:hAnsi="Times New Roman" w:cs="メイリオ" w:hint="eastAsia"/>
          <w:b/>
          <w:kern w:val="0"/>
          <w:sz w:val="24"/>
          <w:szCs w:val="24"/>
        </w:rPr>
        <w:t>：</w:t>
      </w:r>
      <w:del w:id="43" w:author="巌 杉谷" w:date="2025-11-19T15:25:00Z" w16du:dateUtc="2025-11-19T06:25:00Z">
        <w:r w:rsidRPr="00980735" w:rsidDel="00980735">
          <w:rPr>
            <w:rFonts w:ascii="Times New Roman" w:eastAsia="ＭＳ 明朝" w:hAnsi="Times New Roman" w:cs="メイリオ" w:hint="eastAsia"/>
            <w:b/>
            <w:kern w:val="0"/>
            <w:sz w:val="24"/>
            <w:szCs w:val="24"/>
            <w:lang w:eastAsia="en-US"/>
            <w:rPrChange w:id="44"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r w:rsidRPr="00980735" w:rsidDel="00980735">
          <w:rPr>
            <w:rFonts w:ascii="Times New Roman" w:eastAsia="ＭＳ 明朝" w:hAnsi="Times New Roman" w:cs="メイリオ"/>
            <w:b/>
            <w:kern w:val="0"/>
            <w:sz w:val="24"/>
            <w:szCs w:val="24"/>
            <w:rPrChange w:id="45" w:author="巌 杉谷" w:date="2025-11-19T15:25:00Z" w16du:dateUtc="2025-11-19T06:25:00Z">
              <w:rPr>
                <w:rFonts w:ascii="Times New Roman" w:eastAsia="ＭＳ 明朝" w:hAnsi="Times New Roman" w:cs="メイリオ"/>
                <w:b/>
                <w:color w:val="0070C0"/>
                <w:kern w:val="0"/>
                <w:sz w:val="24"/>
                <w:szCs w:val="24"/>
              </w:rPr>
            </w:rPrChange>
          </w:rPr>
          <w:delText>@nms.ac.jp</w:delText>
        </w:r>
      </w:del>
    </w:p>
    <w:p w14:paraId="5594AAB6" w14:textId="77777777" w:rsidR="00384815" w:rsidRPr="00980735" w:rsidRDefault="00384815" w:rsidP="00384815">
      <w:pPr>
        <w:rPr>
          <w:rFonts w:ascii="Times New Roman" w:eastAsia="ＭＳ 明朝" w:hAnsi="Times New Roman" w:cs="メイリオ"/>
          <w:kern w:val="0"/>
          <w:sz w:val="24"/>
          <w:szCs w:val="24"/>
          <w:lang w:eastAsia="en-US"/>
        </w:rPr>
      </w:pPr>
    </w:p>
    <w:p w14:paraId="4365F6C9" w14:textId="77777777" w:rsidR="00384815" w:rsidRPr="00980735" w:rsidRDefault="00384815" w:rsidP="00384815">
      <w:pPr>
        <w:rPr>
          <w:rFonts w:ascii="Times New Roman" w:eastAsia="ＭＳ 明朝" w:hAnsi="Times New Roman" w:cs="メイリオ"/>
          <w:kern w:val="0"/>
          <w:sz w:val="24"/>
          <w:szCs w:val="24"/>
          <w:lang w:eastAsia="en-US"/>
        </w:rPr>
      </w:pPr>
    </w:p>
    <w:p w14:paraId="39B961B9" w14:textId="1D2482F2" w:rsidR="00384815" w:rsidRPr="00980735" w:rsidRDefault="00384815" w:rsidP="00980735">
      <w:pPr>
        <w:ind w:leftChars="1700" w:left="3570"/>
        <w:rPr>
          <w:rFonts w:ascii="Times New Roman" w:eastAsia="ＭＳ 明朝" w:hAnsi="Times New Roman" w:cs="メイリオ"/>
          <w:b/>
          <w:kern w:val="0"/>
          <w:sz w:val="24"/>
          <w:szCs w:val="24"/>
        </w:rPr>
      </w:pPr>
      <w:proofErr w:type="spellStart"/>
      <w:r w:rsidRPr="00980735">
        <w:rPr>
          <w:rFonts w:ascii="Times New Roman" w:eastAsia="ＭＳ 明朝" w:hAnsi="Times New Roman" w:cs="メイリオ" w:hint="eastAsia"/>
          <w:b/>
          <w:kern w:val="0"/>
          <w:sz w:val="24"/>
          <w:szCs w:val="24"/>
          <w:lang w:eastAsia="en-US"/>
        </w:rPr>
        <w:t>研究</w:t>
      </w:r>
      <w:proofErr w:type="spellEnd"/>
      <w:r w:rsidRPr="00980735">
        <w:rPr>
          <w:rFonts w:ascii="Times New Roman" w:eastAsia="ＭＳ 明朝" w:hAnsi="Times New Roman" w:cs="メイリオ" w:hint="eastAsia"/>
          <w:b/>
          <w:kern w:val="0"/>
          <w:sz w:val="24"/>
          <w:szCs w:val="24"/>
        </w:rPr>
        <w:t>事務局</w:t>
      </w:r>
      <w:r w:rsidRPr="00980735">
        <w:rPr>
          <w:rFonts w:ascii="Times New Roman" w:eastAsia="ＭＳ 明朝" w:hAnsi="Times New Roman" w:cs="メイリオ" w:hint="eastAsia"/>
          <w:b/>
          <w:kern w:val="0"/>
          <w:sz w:val="24"/>
          <w:szCs w:val="24"/>
          <w:lang w:eastAsia="en-US"/>
        </w:rPr>
        <w:t>：</w:t>
      </w:r>
      <w:ins w:id="46" w:author="巌 杉谷" w:date="2025-11-19T15:24:00Z" w16du:dateUtc="2025-11-19T06:24:00Z">
        <w:r w:rsidR="00980735" w:rsidRPr="00980735">
          <w:rPr>
            <w:rFonts w:ascii="Times New Roman" w:eastAsia="ＭＳ 明朝" w:hAnsi="Times New Roman" w:cs="メイリオ" w:hint="eastAsia"/>
            <w:b/>
            <w:kern w:val="0"/>
            <w:sz w:val="24"/>
            <w:szCs w:val="24"/>
          </w:rPr>
          <w:t>名称：</w:t>
        </w:r>
      </w:ins>
      <w:ins w:id="47" w:author="巌 杉谷" w:date="2025-11-19T15:25:00Z" w16du:dateUtc="2025-11-19T06:25:00Z">
        <w:r w:rsidR="00980735" w:rsidRPr="00980735" w:rsidDel="00980735">
          <w:rPr>
            <w:rFonts w:ascii="Times New Roman" w:eastAsia="ＭＳ 明朝" w:hAnsi="Times New Roman" w:cs="メイリオ"/>
            <w:b/>
            <w:kern w:val="0"/>
            <w:sz w:val="24"/>
            <w:szCs w:val="24"/>
            <w:rPrChange w:id="48" w:author="巌 杉谷" w:date="2025-11-19T15:25:00Z" w16du:dateUtc="2025-11-19T06:25:00Z">
              <w:rPr>
                <w:rFonts w:ascii="Times New Roman" w:eastAsia="ＭＳ 明朝" w:hAnsi="Times New Roman" w:cs="メイリオ"/>
                <w:b/>
                <w:color w:val="0070C0"/>
                <w:kern w:val="0"/>
                <w:sz w:val="24"/>
                <w:szCs w:val="24"/>
              </w:rPr>
            </w:rPrChange>
          </w:rPr>
          <w:t xml:space="preserve"> </w:t>
        </w:r>
      </w:ins>
      <w:del w:id="49" w:author="巌 杉谷" w:date="2025-11-19T15:25:00Z" w16du:dateUtc="2025-11-19T06:25:00Z">
        <w:r w:rsidRPr="00980735" w:rsidDel="00980735">
          <w:rPr>
            <w:rFonts w:ascii="Times New Roman" w:eastAsia="ＭＳ 明朝" w:hAnsi="Times New Roman" w:cs="メイリオ" w:hint="eastAsia"/>
            <w:b/>
            <w:kern w:val="0"/>
            <w:sz w:val="24"/>
            <w:szCs w:val="24"/>
            <w:rPrChange w:id="50" w:author="巌 杉谷" w:date="2025-11-19T15:25:00Z" w16du:dateUtc="2025-11-19T06:25:00Z">
              <w:rPr>
                <w:rFonts w:ascii="Times New Roman" w:eastAsia="ＭＳ 明朝" w:hAnsi="Times New Roman" w:cs="メイリオ" w:hint="eastAsia"/>
                <w:b/>
                <w:color w:val="0070C0"/>
                <w:kern w:val="0"/>
                <w:sz w:val="24"/>
                <w:szCs w:val="24"/>
              </w:rPr>
            </w:rPrChange>
          </w:rPr>
          <w:delText>○○</w:delText>
        </w:r>
      </w:del>
    </w:p>
    <w:p w14:paraId="17E6D4D8" w14:textId="5A1134AE" w:rsidR="00384815" w:rsidRPr="00980735" w:rsidDel="00980735" w:rsidRDefault="00980735" w:rsidP="00893AEB">
      <w:pPr>
        <w:ind w:leftChars="2400" w:left="5040"/>
        <w:rPr>
          <w:del w:id="51" w:author="巌 杉谷" w:date="2025-11-19T15:25:00Z" w16du:dateUtc="2025-11-19T06:25:00Z"/>
          <w:rFonts w:ascii="Times New Roman" w:eastAsia="ＭＳ 明朝" w:hAnsi="Times New Roman" w:cs="メイリオ"/>
          <w:b/>
          <w:kern w:val="0"/>
          <w:sz w:val="24"/>
          <w:szCs w:val="24"/>
          <w:lang w:eastAsia="en-US"/>
        </w:rPr>
      </w:pPr>
      <w:ins w:id="52" w:author="巌 杉谷" w:date="2025-11-19T15:24:00Z" w16du:dateUtc="2025-11-19T06:24:00Z">
        <w:r w:rsidRPr="00980735">
          <w:rPr>
            <w:rFonts w:ascii="Times New Roman" w:eastAsia="ＭＳ 明朝" w:hAnsi="Times New Roman" w:cs="メイリオ" w:hint="eastAsia"/>
            <w:b/>
            <w:kern w:val="0"/>
            <w:sz w:val="24"/>
            <w:szCs w:val="24"/>
            <w:rPrChange w:id="53" w:author="巌 杉谷" w:date="2025-11-19T15:25:00Z" w16du:dateUtc="2025-11-19T06:25:00Z">
              <w:rPr>
                <w:rFonts w:ascii="Times New Roman" w:eastAsia="ＭＳ 明朝" w:hAnsi="Times New Roman" w:cs="メイリオ" w:hint="eastAsia"/>
                <w:b/>
                <w:color w:val="0070C0"/>
                <w:kern w:val="0"/>
                <w:sz w:val="24"/>
                <w:szCs w:val="24"/>
              </w:rPr>
            </w:rPrChange>
          </w:rPr>
          <w:t>住所</w:t>
        </w:r>
      </w:ins>
      <w:ins w:id="54" w:author="巌 杉谷" w:date="2025-11-19T15:25:00Z" w16du:dateUtc="2025-11-19T06:25:00Z">
        <w:r w:rsidRPr="00980735">
          <w:rPr>
            <w:rFonts w:ascii="Times New Roman" w:eastAsia="ＭＳ 明朝" w:hAnsi="Times New Roman" w:cs="メイリオ" w:hint="eastAsia"/>
            <w:b/>
            <w:kern w:val="0"/>
            <w:sz w:val="24"/>
            <w:szCs w:val="24"/>
            <w:rPrChange w:id="55" w:author="巌 杉谷" w:date="2025-11-19T15:25:00Z" w16du:dateUtc="2025-11-19T06:25:00Z">
              <w:rPr>
                <w:rFonts w:ascii="Times New Roman" w:eastAsia="ＭＳ 明朝" w:hAnsi="Times New Roman" w:cs="メイリオ" w:hint="eastAsia"/>
                <w:b/>
                <w:color w:val="0070C0"/>
                <w:kern w:val="0"/>
                <w:sz w:val="24"/>
                <w:szCs w:val="24"/>
              </w:rPr>
            </w:rPrChange>
          </w:rPr>
          <w:t>：</w:t>
        </w:r>
      </w:ins>
      <w:del w:id="56" w:author="巌 杉谷" w:date="2025-11-19T15:25:00Z" w16du:dateUtc="2025-11-19T06:25:00Z">
        <w:r w:rsidR="00384815" w:rsidRPr="00980735" w:rsidDel="00980735">
          <w:rPr>
            <w:rFonts w:ascii="Times New Roman" w:eastAsia="ＭＳ 明朝" w:hAnsi="Times New Roman" w:cs="メイリオ" w:hint="eastAsia"/>
            <w:b/>
            <w:kern w:val="0"/>
            <w:sz w:val="24"/>
            <w:szCs w:val="24"/>
            <w:rPrChange w:id="57" w:author="巌 杉谷" w:date="2025-11-19T15:25:00Z" w16du:dateUtc="2025-11-19T06:25:00Z">
              <w:rPr>
                <w:rFonts w:ascii="Times New Roman" w:eastAsia="ＭＳ 明朝" w:hAnsi="Times New Roman" w:cs="メイリオ" w:hint="eastAsia"/>
                <w:b/>
                <w:color w:val="0070C0"/>
                <w:kern w:val="0"/>
                <w:sz w:val="24"/>
                <w:szCs w:val="24"/>
              </w:rPr>
            </w:rPrChange>
          </w:rPr>
          <w:delText>日本医科大学付属病院　〇〇科</w:delText>
        </w:r>
      </w:del>
    </w:p>
    <w:p w14:paraId="0D8025C2" w14:textId="7BFCAFBA" w:rsidR="00384815" w:rsidRPr="00980735" w:rsidRDefault="00384815" w:rsidP="00980735">
      <w:pPr>
        <w:ind w:leftChars="2400" w:left="5040"/>
        <w:rPr>
          <w:rFonts w:ascii="Times New Roman" w:eastAsia="ＭＳ 明朝" w:hAnsi="Times New Roman" w:cs="メイリオ"/>
          <w:b/>
          <w:kern w:val="0"/>
          <w:sz w:val="24"/>
          <w:szCs w:val="24"/>
          <w:lang w:eastAsia="en-US"/>
        </w:rPr>
      </w:pPr>
      <w:del w:id="58" w:author="巌 杉谷" w:date="2025-11-19T15:25:00Z" w16du:dateUtc="2025-11-19T06:25:00Z">
        <w:r w:rsidRPr="00980735" w:rsidDel="00980735">
          <w:rPr>
            <w:rFonts w:ascii="Times New Roman" w:eastAsia="ＭＳ 明朝" w:hAnsi="Times New Roman" w:cs="メイリオ" w:hint="eastAsia"/>
            <w:b/>
            <w:kern w:val="0"/>
            <w:sz w:val="24"/>
            <w:szCs w:val="24"/>
            <w:lang w:eastAsia="en-US"/>
          </w:rPr>
          <w:delText>〒</w:delText>
        </w:r>
        <w:r w:rsidR="003B37A6" w:rsidRPr="00980735" w:rsidDel="00980735">
          <w:rPr>
            <w:rFonts w:ascii="Times New Roman" w:eastAsia="ＭＳ 明朝" w:hAnsi="Times New Roman" w:cs="メイリオ"/>
            <w:b/>
            <w:kern w:val="0"/>
            <w:sz w:val="24"/>
            <w:szCs w:val="24"/>
            <w:rPrChange w:id="59" w:author="巌 杉谷" w:date="2025-11-19T15:25:00Z" w16du:dateUtc="2025-11-19T06:25:00Z">
              <w:rPr>
                <w:rFonts w:ascii="Times New Roman" w:eastAsia="ＭＳ 明朝" w:hAnsi="Times New Roman" w:cs="メイリオ"/>
                <w:b/>
                <w:color w:val="0070C0"/>
                <w:kern w:val="0"/>
                <w:sz w:val="24"/>
                <w:szCs w:val="24"/>
              </w:rPr>
            </w:rPrChange>
          </w:rPr>
          <w:delText>113-8603</w:delText>
        </w:r>
        <w:r w:rsidRPr="00980735" w:rsidDel="00980735">
          <w:rPr>
            <w:rFonts w:ascii="Times New Roman" w:eastAsia="ＭＳ 明朝" w:hAnsi="Times New Roman" w:cs="メイリオ" w:hint="eastAsia"/>
            <w:b/>
            <w:kern w:val="0"/>
            <w:sz w:val="24"/>
            <w:szCs w:val="24"/>
            <w:lang w:eastAsia="en-US"/>
          </w:rPr>
          <w:delText xml:space="preserve">　</w:delText>
        </w:r>
        <w:r w:rsidRPr="00980735" w:rsidDel="00980735">
          <w:rPr>
            <w:rFonts w:ascii="Times New Roman" w:eastAsia="ＭＳ 明朝" w:hAnsi="Times New Roman" w:cs="メイリオ" w:hint="eastAsia"/>
            <w:b/>
            <w:kern w:val="0"/>
            <w:sz w:val="24"/>
            <w:szCs w:val="24"/>
            <w:rPrChange w:id="60" w:author="巌 杉谷" w:date="2025-11-19T15:25:00Z" w16du:dateUtc="2025-11-19T06:25:00Z">
              <w:rPr>
                <w:rFonts w:ascii="Times New Roman" w:eastAsia="ＭＳ 明朝" w:hAnsi="Times New Roman" w:cs="メイリオ" w:hint="eastAsia"/>
                <w:b/>
                <w:color w:val="0070C0"/>
                <w:kern w:val="0"/>
                <w:sz w:val="24"/>
                <w:szCs w:val="24"/>
              </w:rPr>
            </w:rPrChange>
          </w:rPr>
          <w:delText>東京</w:delText>
        </w:r>
        <w:r w:rsidRPr="00980735" w:rsidDel="00980735">
          <w:rPr>
            <w:rFonts w:ascii="Times New Roman" w:eastAsia="ＭＳ 明朝" w:hAnsi="Times New Roman" w:cs="メイリオ" w:hint="eastAsia"/>
            <w:b/>
            <w:kern w:val="0"/>
            <w:sz w:val="24"/>
            <w:szCs w:val="24"/>
            <w:lang w:eastAsia="en-US"/>
            <w:rPrChange w:id="61"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都</w:delText>
        </w:r>
        <w:r w:rsidRPr="00980735" w:rsidDel="00980735">
          <w:rPr>
            <w:rFonts w:ascii="Times New Roman" w:eastAsia="ＭＳ 明朝" w:hAnsi="Times New Roman" w:cs="メイリオ" w:hint="eastAsia"/>
            <w:b/>
            <w:kern w:val="0"/>
            <w:sz w:val="24"/>
            <w:szCs w:val="24"/>
            <w:rPrChange w:id="62" w:author="巌 杉谷" w:date="2025-11-19T15:25:00Z" w16du:dateUtc="2025-11-19T06:25:00Z">
              <w:rPr>
                <w:rFonts w:ascii="Times New Roman" w:eastAsia="ＭＳ 明朝" w:hAnsi="Times New Roman" w:cs="メイリオ" w:hint="eastAsia"/>
                <w:b/>
                <w:color w:val="0070C0"/>
                <w:kern w:val="0"/>
                <w:sz w:val="24"/>
                <w:szCs w:val="24"/>
              </w:rPr>
            </w:rPrChange>
          </w:rPr>
          <w:delText>文京</w:delText>
        </w:r>
        <w:r w:rsidRPr="00980735" w:rsidDel="00980735">
          <w:rPr>
            <w:rFonts w:ascii="Times New Roman" w:eastAsia="ＭＳ 明朝" w:hAnsi="Times New Roman" w:cs="メイリオ" w:hint="eastAsia"/>
            <w:b/>
            <w:kern w:val="0"/>
            <w:sz w:val="24"/>
            <w:szCs w:val="24"/>
            <w:lang w:eastAsia="en-US"/>
            <w:rPrChange w:id="63"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区</w:delText>
        </w:r>
        <w:r w:rsidRPr="00980735" w:rsidDel="00980735">
          <w:rPr>
            <w:rFonts w:ascii="Times New Roman" w:eastAsia="ＭＳ 明朝" w:hAnsi="Times New Roman" w:cs="メイリオ" w:hint="eastAsia"/>
            <w:b/>
            <w:kern w:val="0"/>
            <w:sz w:val="24"/>
            <w:szCs w:val="24"/>
            <w:rPrChange w:id="64" w:author="巌 杉谷" w:date="2025-11-19T15:25:00Z" w16du:dateUtc="2025-11-19T06:25:00Z">
              <w:rPr>
                <w:rFonts w:ascii="Times New Roman" w:eastAsia="ＭＳ 明朝" w:hAnsi="Times New Roman" w:cs="メイリオ" w:hint="eastAsia"/>
                <w:b/>
                <w:color w:val="0070C0"/>
                <w:kern w:val="0"/>
                <w:sz w:val="24"/>
                <w:szCs w:val="24"/>
              </w:rPr>
            </w:rPrChange>
          </w:rPr>
          <w:delText>千駄木</w:delText>
        </w:r>
        <w:r w:rsidRPr="00980735" w:rsidDel="00980735">
          <w:rPr>
            <w:rFonts w:ascii="Times New Roman" w:eastAsia="ＭＳ 明朝" w:hAnsi="Times New Roman" w:cs="メイリオ"/>
            <w:b/>
            <w:kern w:val="0"/>
            <w:sz w:val="24"/>
            <w:szCs w:val="24"/>
            <w:rPrChange w:id="65" w:author="巌 杉谷" w:date="2025-11-19T15:25:00Z" w16du:dateUtc="2025-11-19T06:25:00Z">
              <w:rPr>
                <w:rFonts w:ascii="Times New Roman" w:eastAsia="ＭＳ 明朝" w:hAnsi="Times New Roman" w:cs="メイリオ"/>
                <w:b/>
                <w:color w:val="0070C0"/>
                <w:kern w:val="0"/>
                <w:sz w:val="24"/>
                <w:szCs w:val="24"/>
              </w:rPr>
            </w:rPrChange>
          </w:rPr>
          <w:delText>1-1-5</w:delText>
        </w:r>
      </w:del>
    </w:p>
    <w:p w14:paraId="08353B4D" w14:textId="77777777" w:rsidR="00384815" w:rsidRPr="00980735" w:rsidRDefault="00384815" w:rsidP="00893AEB">
      <w:pPr>
        <w:ind w:leftChars="2400" w:left="5040"/>
        <w:rPr>
          <w:rFonts w:ascii="Times New Roman" w:eastAsia="ＭＳ 明朝" w:hAnsi="Times New Roman" w:cs="メイリオ"/>
          <w:b/>
          <w:kern w:val="0"/>
          <w:sz w:val="24"/>
          <w:szCs w:val="24"/>
        </w:rPr>
      </w:pPr>
      <w:r w:rsidRPr="00980735">
        <w:rPr>
          <w:rFonts w:ascii="Times New Roman" w:eastAsia="ＭＳ 明朝" w:hAnsi="Times New Roman" w:cs="メイリオ"/>
          <w:b/>
          <w:kern w:val="0"/>
          <w:sz w:val="24"/>
          <w:szCs w:val="24"/>
          <w:lang w:eastAsia="en-US"/>
        </w:rPr>
        <w:t>TEL</w:t>
      </w:r>
      <w:r w:rsidRPr="00980735">
        <w:rPr>
          <w:rFonts w:ascii="Times New Roman" w:eastAsia="ＭＳ 明朝" w:hAnsi="Times New Roman" w:cs="メイリオ" w:hint="eastAsia"/>
          <w:b/>
          <w:kern w:val="0"/>
          <w:sz w:val="24"/>
          <w:szCs w:val="24"/>
        </w:rPr>
        <w:t>：</w:t>
      </w:r>
      <w:del w:id="66" w:author="巌 杉谷" w:date="2025-11-19T15:25:00Z" w16du:dateUtc="2025-11-19T06:25:00Z">
        <w:r w:rsidRPr="00980735" w:rsidDel="00980735">
          <w:rPr>
            <w:rFonts w:ascii="Times New Roman" w:eastAsia="ＭＳ 明朝" w:hAnsi="Times New Roman" w:cs="メイリオ"/>
            <w:b/>
            <w:kern w:val="0"/>
            <w:sz w:val="24"/>
            <w:szCs w:val="24"/>
            <w:lang w:eastAsia="en-US"/>
            <w:rPrChange w:id="67" w:author="巌 杉谷" w:date="2025-11-19T15:25:00Z" w16du:dateUtc="2025-11-19T06:25:00Z">
              <w:rPr>
                <w:rFonts w:ascii="Times New Roman" w:eastAsia="ＭＳ 明朝" w:hAnsi="Times New Roman" w:cs="メイリオ"/>
                <w:b/>
                <w:color w:val="0070C0"/>
                <w:kern w:val="0"/>
                <w:sz w:val="24"/>
                <w:szCs w:val="24"/>
                <w:lang w:eastAsia="en-US"/>
              </w:rPr>
            </w:rPrChange>
          </w:rPr>
          <w:delText>03-3822-2131</w:delText>
        </w:r>
        <w:r w:rsidRPr="00980735" w:rsidDel="00980735">
          <w:rPr>
            <w:rFonts w:ascii="Times New Roman" w:eastAsia="ＭＳ 明朝" w:hAnsi="Times New Roman" w:cs="メイリオ" w:hint="eastAsia"/>
            <w:b/>
            <w:kern w:val="0"/>
            <w:sz w:val="24"/>
            <w:szCs w:val="24"/>
            <w:lang w:eastAsia="en-US"/>
            <w:rPrChange w:id="68"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（内線：○○）</w:delText>
        </w:r>
      </w:del>
    </w:p>
    <w:p w14:paraId="7D30B8CF" w14:textId="6D0452A6" w:rsidR="00384815" w:rsidRPr="00980735" w:rsidRDefault="00384815" w:rsidP="00893AEB">
      <w:pPr>
        <w:ind w:leftChars="2400" w:left="5040"/>
        <w:rPr>
          <w:rFonts w:ascii="Times New Roman" w:eastAsia="ＭＳ 明朝" w:hAnsi="Times New Roman" w:cs="メイリオ"/>
          <w:b/>
          <w:kern w:val="0"/>
          <w:sz w:val="24"/>
          <w:szCs w:val="24"/>
        </w:rPr>
      </w:pPr>
      <w:r w:rsidRPr="00980735">
        <w:rPr>
          <w:rFonts w:ascii="Times New Roman" w:eastAsia="ＭＳ 明朝" w:hAnsi="Times New Roman" w:cs="メイリオ"/>
          <w:b/>
          <w:kern w:val="0"/>
          <w:sz w:val="24"/>
          <w:szCs w:val="24"/>
          <w:lang w:eastAsia="en-US"/>
        </w:rPr>
        <w:t>FAX</w:t>
      </w:r>
      <w:ins w:id="69" w:author="巌 杉谷" w:date="2025-11-19T15:25:00Z" w16du:dateUtc="2025-11-19T06:25:00Z">
        <w:r w:rsidR="00980735" w:rsidRPr="00980735">
          <w:rPr>
            <w:rFonts w:ascii="Times New Roman" w:eastAsia="ＭＳ 明朝" w:hAnsi="Times New Roman" w:cs="メイリオ" w:hint="eastAsia"/>
            <w:b/>
            <w:kern w:val="0"/>
            <w:sz w:val="24"/>
            <w:szCs w:val="24"/>
            <w:rPrChange w:id="70" w:author="巌 杉谷" w:date="2025-11-19T15:25:00Z" w16du:dateUtc="2025-11-19T06:25:00Z">
              <w:rPr>
                <w:rFonts w:ascii="Times New Roman" w:eastAsia="ＭＳ 明朝" w:hAnsi="Times New Roman" w:cs="メイリオ" w:hint="eastAsia"/>
                <w:b/>
                <w:color w:val="0070C0"/>
                <w:kern w:val="0"/>
                <w:sz w:val="24"/>
                <w:szCs w:val="24"/>
              </w:rPr>
            </w:rPrChange>
          </w:rPr>
          <w:t>：</w:t>
        </w:r>
      </w:ins>
      <w:del w:id="71" w:author="巌 杉谷" w:date="2025-11-19T15:25:00Z" w16du:dateUtc="2025-11-19T06:25:00Z">
        <w:r w:rsidRPr="00980735" w:rsidDel="00980735">
          <w:rPr>
            <w:rFonts w:ascii="Times New Roman" w:eastAsia="ＭＳ 明朝" w:hAnsi="Times New Roman" w:cs="メイリオ" w:hint="eastAsia"/>
            <w:b/>
            <w:kern w:val="0"/>
            <w:sz w:val="24"/>
            <w:szCs w:val="24"/>
          </w:rPr>
          <w:delText>：</w:delText>
        </w:r>
        <w:r w:rsidRPr="00980735" w:rsidDel="00980735">
          <w:rPr>
            <w:rFonts w:ascii="Times New Roman" w:eastAsia="ＭＳ 明朝" w:hAnsi="Times New Roman" w:cs="メイリオ" w:hint="eastAsia"/>
            <w:b/>
            <w:kern w:val="0"/>
            <w:sz w:val="24"/>
            <w:szCs w:val="24"/>
            <w:lang w:eastAsia="en-US"/>
            <w:rPrChange w:id="72"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r w:rsidRPr="00980735" w:rsidDel="00980735">
          <w:rPr>
            <w:rFonts w:ascii="Times New Roman" w:eastAsia="ＭＳ 明朝" w:hAnsi="Times New Roman" w:cs="メイリオ"/>
            <w:b/>
            <w:kern w:val="0"/>
            <w:sz w:val="24"/>
            <w:szCs w:val="24"/>
            <w:lang w:eastAsia="en-US"/>
            <w:rPrChange w:id="73" w:author="巌 杉谷" w:date="2025-11-19T15:25:00Z" w16du:dateUtc="2025-11-19T06:25:00Z">
              <w:rPr>
                <w:rFonts w:ascii="Times New Roman" w:eastAsia="ＭＳ 明朝" w:hAnsi="Times New Roman" w:cs="メイリオ"/>
                <w:b/>
                <w:color w:val="0070C0"/>
                <w:kern w:val="0"/>
                <w:sz w:val="24"/>
                <w:szCs w:val="24"/>
                <w:lang w:eastAsia="en-US"/>
              </w:rPr>
            </w:rPrChange>
          </w:rPr>
          <w:delText>-</w:delText>
        </w:r>
        <w:r w:rsidRPr="00980735" w:rsidDel="00980735">
          <w:rPr>
            <w:rFonts w:ascii="Times New Roman" w:eastAsia="ＭＳ 明朝" w:hAnsi="Times New Roman" w:cs="メイリオ" w:hint="eastAsia"/>
            <w:b/>
            <w:kern w:val="0"/>
            <w:sz w:val="24"/>
            <w:szCs w:val="24"/>
            <w:lang w:eastAsia="en-US"/>
            <w:rPrChange w:id="74"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r w:rsidRPr="00980735" w:rsidDel="00980735">
          <w:rPr>
            <w:rFonts w:ascii="Times New Roman" w:eastAsia="ＭＳ 明朝" w:hAnsi="Times New Roman" w:cs="メイリオ"/>
            <w:b/>
            <w:kern w:val="0"/>
            <w:sz w:val="24"/>
            <w:szCs w:val="24"/>
            <w:lang w:eastAsia="en-US"/>
            <w:rPrChange w:id="75" w:author="巌 杉谷" w:date="2025-11-19T15:25:00Z" w16du:dateUtc="2025-11-19T06:25:00Z">
              <w:rPr>
                <w:rFonts w:ascii="Times New Roman" w:eastAsia="ＭＳ 明朝" w:hAnsi="Times New Roman" w:cs="メイリオ"/>
                <w:b/>
                <w:color w:val="0070C0"/>
                <w:kern w:val="0"/>
                <w:sz w:val="24"/>
                <w:szCs w:val="24"/>
                <w:lang w:eastAsia="en-US"/>
              </w:rPr>
            </w:rPrChange>
          </w:rPr>
          <w:delText>-</w:delText>
        </w:r>
        <w:r w:rsidRPr="00980735" w:rsidDel="00980735">
          <w:rPr>
            <w:rFonts w:ascii="Times New Roman" w:eastAsia="ＭＳ 明朝" w:hAnsi="Times New Roman" w:cs="メイリオ" w:hint="eastAsia"/>
            <w:b/>
            <w:kern w:val="0"/>
            <w:sz w:val="24"/>
            <w:szCs w:val="24"/>
            <w:lang w:eastAsia="en-US"/>
            <w:rPrChange w:id="76"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del>
    </w:p>
    <w:p w14:paraId="512ED41C" w14:textId="7C56E8F4" w:rsidR="00384815" w:rsidRPr="00980735" w:rsidRDefault="00384815" w:rsidP="00893AEB">
      <w:pPr>
        <w:ind w:leftChars="2400" w:left="5040"/>
        <w:rPr>
          <w:rFonts w:ascii="Times New Roman" w:eastAsia="ＭＳ 明朝" w:hAnsi="Times New Roman" w:cs="メイリオ"/>
          <w:b/>
          <w:kern w:val="0"/>
          <w:sz w:val="24"/>
          <w:szCs w:val="24"/>
          <w:rPrChange w:id="77" w:author="巌 杉谷" w:date="2025-11-19T15:25:00Z" w16du:dateUtc="2025-11-19T06:25:00Z">
            <w:rPr>
              <w:rFonts w:ascii="Times New Roman" w:eastAsia="ＭＳ 明朝" w:hAnsi="Times New Roman" w:cs="メイリオ"/>
              <w:b/>
              <w:color w:val="0070C0"/>
              <w:kern w:val="0"/>
              <w:sz w:val="24"/>
              <w:szCs w:val="24"/>
            </w:rPr>
          </w:rPrChange>
        </w:rPr>
      </w:pPr>
      <w:r w:rsidRPr="00980735">
        <w:rPr>
          <w:rFonts w:ascii="Times New Roman" w:eastAsia="ＭＳ 明朝" w:hAnsi="Times New Roman" w:cs="メイリオ"/>
          <w:b/>
          <w:kern w:val="0"/>
          <w:sz w:val="24"/>
          <w:szCs w:val="24"/>
        </w:rPr>
        <w:t>E-mail</w:t>
      </w:r>
      <w:r w:rsidRPr="00980735">
        <w:rPr>
          <w:rFonts w:ascii="Times New Roman" w:eastAsia="ＭＳ 明朝" w:hAnsi="Times New Roman" w:cs="メイリオ" w:hint="eastAsia"/>
          <w:b/>
          <w:kern w:val="0"/>
          <w:sz w:val="24"/>
          <w:szCs w:val="24"/>
        </w:rPr>
        <w:t>：</w:t>
      </w:r>
      <w:del w:id="78" w:author="巌 杉谷" w:date="2025-11-19T15:25:00Z" w16du:dateUtc="2025-11-19T06:25:00Z">
        <w:r w:rsidRPr="00980735" w:rsidDel="00980735">
          <w:rPr>
            <w:rFonts w:ascii="Times New Roman" w:eastAsia="ＭＳ 明朝" w:hAnsi="Times New Roman" w:cs="メイリオ" w:hint="eastAsia"/>
            <w:b/>
            <w:kern w:val="0"/>
            <w:sz w:val="24"/>
            <w:szCs w:val="24"/>
            <w:lang w:eastAsia="en-US"/>
            <w:rPrChange w:id="79" w:author="巌 杉谷" w:date="2025-11-19T15:25:00Z" w16du:dateUtc="2025-11-19T06:25:00Z">
              <w:rPr>
                <w:rFonts w:ascii="Times New Roman" w:eastAsia="ＭＳ 明朝" w:hAnsi="Times New Roman" w:cs="メイリオ" w:hint="eastAsia"/>
                <w:b/>
                <w:color w:val="0070C0"/>
                <w:kern w:val="0"/>
                <w:sz w:val="24"/>
                <w:szCs w:val="24"/>
                <w:lang w:eastAsia="en-US"/>
              </w:rPr>
            </w:rPrChange>
          </w:rPr>
          <w:delText>○○</w:delText>
        </w:r>
        <w:r w:rsidRPr="00980735" w:rsidDel="00980735">
          <w:rPr>
            <w:rFonts w:ascii="Times New Roman" w:eastAsia="ＭＳ 明朝" w:hAnsi="Times New Roman" w:cs="メイリオ"/>
            <w:b/>
            <w:kern w:val="0"/>
            <w:sz w:val="24"/>
            <w:szCs w:val="24"/>
            <w:rPrChange w:id="80" w:author="巌 杉谷" w:date="2025-11-19T15:25:00Z" w16du:dateUtc="2025-11-19T06:25:00Z">
              <w:rPr>
                <w:rFonts w:ascii="Times New Roman" w:eastAsia="ＭＳ 明朝" w:hAnsi="Times New Roman" w:cs="メイリオ"/>
                <w:b/>
                <w:color w:val="0070C0"/>
                <w:kern w:val="0"/>
                <w:sz w:val="24"/>
                <w:szCs w:val="24"/>
              </w:rPr>
            </w:rPrChange>
          </w:rPr>
          <w:delText>@nms.ac.jp</w:delText>
        </w:r>
      </w:del>
    </w:p>
    <w:p w14:paraId="2D33D805" w14:textId="5467B9D7" w:rsidR="00763CAC" w:rsidRPr="0068165F" w:rsidRDefault="00763CAC" w:rsidP="00763CAC">
      <w:pPr>
        <w:rPr>
          <w:rFonts w:ascii="Times New Roman" w:eastAsia="ＭＳ 明朝" w:hAnsi="Times New Roman" w:cs="メイリオ"/>
          <w:b/>
          <w:kern w:val="0"/>
          <w:sz w:val="24"/>
          <w:szCs w:val="24"/>
        </w:rPr>
      </w:pPr>
    </w:p>
    <w:p w14:paraId="2A5142D3" w14:textId="0A7D6AB4" w:rsidR="00763CAC" w:rsidRPr="0068165F" w:rsidRDefault="00763CAC" w:rsidP="00763CAC">
      <w:pPr>
        <w:rPr>
          <w:rFonts w:ascii="Times New Roman" w:eastAsia="ＭＳ 明朝" w:hAnsi="Times New Roman" w:cs="メイリオ"/>
          <w:b/>
          <w:kern w:val="0"/>
          <w:sz w:val="24"/>
          <w:szCs w:val="24"/>
        </w:rPr>
      </w:pPr>
    </w:p>
    <w:p w14:paraId="08732AE6" w14:textId="000282D1" w:rsidR="00763CAC" w:rsidRPr="0068165F" w:rsidRDefault="00763CAC" w:rsidP="00763CAC">
      <w:pPr>
        <w:jc w:val="right"/>
        <w:rPr>
          <w:rFonts w:ascii="Times New Roman" w:eastAsia="ＭＳ 明朝" w:hAnsi="Times New Roman" w:cs="メイリオ"/>
          <w:b/>
          <w:kern w:val="0"/>
          <w:sz w:val="24"/>
          <w:szCs w:val="24"/>
        </w:rPr>
      </w:pPr>
      <w:r w:rsidRPr="0068165F">
        <w:rPr>
          <w:rFonts w:ascii="Times New Roman" w:eastAsia="ＭＳ 明朝" w:hAnsi="Times New Roman" w:cs="メイリオ" w:hint="eastAsia"/>
          <w:b/>
          <w:kern w:val="0"/>
          <w:sz w:val="24"/>
          <w:szCs w:val="24"/>
        </w:rPr>
        <w:t>作成日：</w:t>
      </w:r>
      <w:r w:rsidRPr="0068165F">
        <w:rPr>
          <w:rFonts w:ascii="Times New Roman" w:eastAsia="ＭＳ 明朝" w:hAnsi="Times New Roman" w:cs="メイリオ" w:hint="eastAsia"/>
          <w:b/>
          <w:kern w:val="0"/>
          <w:sz w:val="24"/>
          <w:szCs w:val="24"/>
        </w:rPr>
        <w:t xml:space="preserve"> </w:t>
      </w:r>
      <w:r w:rsidRPr="0068165F">
        <w:rPr>
          <w:rFonts w:ascii="Times New Roman" w:eastAsia="ＭＳ 明朝" w:hAnsi="Times New Roman" w:cs="メイリオ" w:hint="eastAsia"/>
          <w:b/>
          <w:kern w:val="0"/>
          <w:sz w:val="24"/>
          <w:szCs w:val="24"/>
        </w:rPr>
        <w:t>年</w:t>
      </w:r>
      <w:r w:rsidRPr="0068165F">
        <w:rPr>
          <w:rFonts w:ascii="Times New Roman" w:eastAsia="ＭＳ 明朝" w:hAnsi="Times New Roman" w:cs="メイリオ" w:hint="eastAsia"/>
          <w:b/>
          <w:kern w:val="0"/>
          <w:sz w:val="24"/>
          <w:szCs w:val="24"/>
        </w:rPr>
        <w:t xml:space="preserve"> </w:t>
      </w:r>
      <w:r w:rsidRPr="0068165F">
        <w:rPr>
          <w:rFonts w:ascii="Times New Roman" w:eastAsia="ＭＳ 明朝" w:hAnsi="Times New Roman" w:cs="メイリオ" w:hint="eastAsia"/>
          <w:b/>
          <w:kern w:val="0"/>
          <w:sz w:val="24"/>
          <w:szCs w:val="24"/>
        </w:rPr>
        <w:t>月</w:t>
      </w:r>
      <w:r w:rsidRPr="0068165F">
        <w:rPr>
          <w:rFonts w:ascii="Times New Roman" w:eastAsia="ＭＳ 明朝" w:hAnsi="Times New Roman" w:cs="メイリオ" w:hint="eastAsia"/>
          <w:b/>
          <w:kern w:val="0"/>
          <w:sz w:val="24"/>
          <w:szCs w:val="24"/>
        </w:rPr>
        <w:t xml:space="preserve"> </w:t>
      </w:r>
      <w:r w:rsidRPr="0068165F">
        <w:rPr>
          <w:rFonts w:ascii="Times New Roman" w:eastAsia="ＭＳ 明朝" w:hAnsi="Times New Roman" w:cs="メイリオ" w:hint="eastAsia"/>
          <w:b/>
          <w:kern w:val="0"/>
          <w:sz w:val="24"/>
          <w:szCs w:val="24"/>
        </w:rPr>
        <w:t>日</w:t>
      </w:r>
    </w:p>
    <w:p w14:paraId="7B6131FC" w14:textId="76D91CF6" w:rsidR="00763CAC" w:rsidRPr="0068165F" w:rsidRDefault="00763CAC" w:rsidP="00763CAC">
      <w:pPr>
        <w:jc w:val="right"/>
        <w:rPr>
          <w:rFonts w:ascii="Times New Roman" w:eastAsia="ＭＳ 明朝" w:hAnsi="Times New Roman" w:cs="メイリオ"/>
          <w:b/>
          <w:kern w:val="0"/>
          <w:sz w:val="24"/>
          <w:szCs w:val="24"/>
        </w:rPr>
      </w:pPr>
      <w:bookmarkStart w:id="81" w:name="_Hlk139892224"/>
      <w:r w:rsidRPr="0068165F">
        <w:rPr>
          <w:rFonts w:ascii="Times New Roman" w:eastAsia="ＭＳ 明朝" w:hAnsi="Times New Roman" w:cs="メイリオ"/>
          <w:b/>
          <w:kern w:val="0"/>
          <w:sz w:val="24"/>
          <w:szCs w:val="24"/>
        </w:rPr>
        <w:t>v</w:t>
      </w:r>
      <w:r w:rsidRPr="0068165F">
        <w:rPr>
          <w:rFonts w:ascii="Times New Roman" w:eastAsia="ＭＳ 明朝" w:hAnsi="Times New Roman" w:cs="メイリオ" w:hint="eastAsia"/>
          <w:b/>
          <w:kern w:val="0"/>
          <w:sz w:val="24"/>
          <w:szCs w:val="24"/>
        </w:rPr>
        <w:t>ersion</w:t>
      </w:r>
      <w:r w:rsidRPr="0068165F">
        <w:rPr>
          <w:rFonts w:ascii="Times New Roman" w:eastAsia="ＭＳ 明朝" w:hAnsi="Times New Roman" w:cs="メイリオ" w:hint="eastAsia"/>
          <w:b/>
          <w:kern w:val="0"/>
          <w:sz w:val="24"/>
          <w:szCs w:val="24"/>
        </w:rPr>
        <w:t>：</w:t>
      </w:r>
      <w:r w:rsidRPr="0068165F">
        <w:rPr>
          <w:rFonts w:ascii="Times New Roman" w:eastAsia="ＭＳ 明朝" w:hAnsi="Times New Roman" w:cs="メイリオ" w:hint="eastAsia"/>
          <w:b/>
          <w:color w:val="0070C0"/>
          <w:kern w:val="0"/>
          <w:sz w:val="24"/>
          <w:szCs w:val="24"/>
        </w:rPr>
        <w:t>○</w:t>
      </w:r>
    </w:p>
    <w:bookmarkEnd w:id="81"/>
    <w:p w14:paraId="5E955CB1" w14:textId="550CAC7E" w:rsidR="00384815" w:rsidRPr="0068165F" w:rsidRDefault="00384815">
      <w:pPr>
        <w:widowControl/>
        <w:jc w:val="left"/>
        <w:rPr>
          <w:rFonts w:ascii="Times New Roman" w:eastAsia="ＭＳ 明朝" w:hAnsi="Times New Roman"/>
          <w:spacing w:val="1"/>
          <w:kern w:val="0"/>
          <w:sz w:val="24"/>
          <w:szCs w:val="24"/>
        </w:rPr>
      </w:pPr>
      <w:r w:rsidRPr="0068165F">
        <w:rPr>
          <w:rFonts w:ascii="Times New Roman" w:eastAsia="ＭＳ 明朝" w:hAnsi="Times New Roman"/>
          <w:spacing w:val="1"/>
        </w:rPr>
        <w:br w:type="page"/>
      </w:r>
    </w:p>
    <w:p w14:paraId="27C74AC6" w14:textId="53163E83" w:rsidR="00FD20A6"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spacing w:val="1"/>
        </w:rPr>
        <w:lastRenderedPageBreak/>
        <w:t>1.</w:t>
      </w:r>
      <w:r w:rsidR="00633A07" w:rsidRPr="0068165F">
        <w:rPr>
          <w:rFonts w:ascii="Times New Roman" w:eastAsia="ＭＳ 明朝" w:hAnsi="Times New Roman"/>
          <w:spacing w:val="1"/>
        </w:rPr>
        <w:t xml:space="preserve"> </w:t>
      </w:r>
      <w:proofErr w:type="spellStart"/>
      <w:r w:rsidRPr="0068165F">
        <w:rPr>
          <w:rFonts w:ascii="Times New Roman" w:eastAsia="ＭＳ 明朝" w:hAnsi="Times New Roman" w:hint="eastAsia"/>
          <w:spacing w:val="1"/>
        </w:rPr>
        <w:t>研究の</w:t>
      </w:r>
      <w:r w:rsidR="00047DFB" w:rsidRPr="0068165F">
        <w:rPr>
          <w:rFonts w:ascii="Times New Roman" w:eastAsia="ＭＳ 明朝" w:hAnsi="Times New Roman" w:hint="eastAsia"/>
          <w:spacing w:val="1"/>
        </w:rPr>
        <w:t>背景</w:t>
      </w:r>
      <w:proofErr w:type="spellEnd"/>
    </w:p>
    <w:tbl>
      <w:tblPr>
        <w:tblStyle w:val="af1"/>
        <w:tblW w:w="5000" w:type="pct"/>
        <w:tblLook w:val="04A0" w:firstRow="1" w:lastRow="0" w:firstColumn="1" w:lastColumn="0" w:noHBand="0" w:noVBand="1"/>
      </w:tblPr>
      <w:tblGrid>
        <w:gridCol w:w="9736"/>
      </w:tblGrid>
      <w:tr w:rsidR="0010539E" w:rsidRPr="0068165F" w14:paraId="107CE654" w14:textId="77777777" w:rsidTr="009A7AC2">
        <w:tc>
          <w:tcPr>
            <w:tcW w:w="5000" w:type="pct"/>
            <w:tcBorders>
              <w:top w:val="single" w:sz="4" w:space="0" w:color="FF0000"/>
              <w:left w:val="single" w:sz="4" w:space="0" w:color="FF0000"/>
              <w:bottom w:val="single" w:sz="4" w:space="0" w:color="FF0000"/>
              <w:right w:val="single" w:sz="4" w:space="0" w:color="FF0000"/>
            </w:tcBorders>
          </w:tcPr>
          <w:p w14:paraId="28BDB2B1" w14:textId="3E977B24" w:rsidR="0010539E" w:rsidRPr="0068165F" w:rsidRDefault="0010539E" w:rsidP="009A7AC2">
            <w:pPr>
              <w:pStyle w:val="a7"/>
              <w:numPr>
                <w:ilvl w:val="0"/>
                <w:numId w:val="37"/>
              </w:numPr>
              <w:ind w:leftChars="0"/>
              <w:rPr>
                <w:rFonts w:ascii="Times New Roman" w:eastAsia="ＭＳ 明朝" w:hAnsi="Times New Roman" w:cs="ＭＳ 明朝"/>
                <w:color w:val="FF0000"/>
                <w:sz w:val="22"/>
              </w:rPr>
            </w:pPr>
            <w:r w:rsidRPr="0068165F">
              <w:rPr>
                <w:rFonts w:ascii="Times New Roman" w:eastAsia="ＭＳ 明朝" w:hAnsi="Times New Roman" w:cs="ＭＳ 明朝" w:hint="eastAsia"/>
                <w:color w:val="FF0000"/>
                <w:sz w:val="22"/>
              </w:rPr>
              <w:t>研究計画書の「研究の背景」に記載した内容に基づいて説明すること。</w:t>
            </w:r>
          </w:p>
        </w:tc>
      </w:tr>
    </w:tbl>
    <w:p w14:paraId="5C088727" w14:textId="29669744" w:rsidR="00FD20A6" w:rsidRPr="0068165F" w:rsidRDefault="00FD20A6" w:rsidP="00C363C7">
      <w:pPr>
        <w:pStyle w:val="a5"/>
        <w:ind w:left="0"/>
        <w:jc w:val="both"/>
        <w:rPr>
          <w:rFonts w:ascii="Times New Roman" w:eastAsia="ＭＳ 明朝" w:hAnsi="Times New Roman"/>
          <w:color w:val="4BACC6" w:themeColor="accent5"/>
          <w:spacing w:val="1"/>
          <w:sz w:val="22"/>
          <w:szCs w:val="22"/>
          <w:lang w:eastAsia="ja-JP"/>
        </w:rPr>
      </w:pPr>
    </w:p>
    <w:p w14:paraId="5FC5C732" w14:textId="77777777" w:rsidR="00F03633" w:rsidRPr="0068165F" w:rsidRDefault="00F03633" w:rsidP="00C363C7">
      <w:pPr>
        <w:pStyle w:val="a5"/>
        <w:ind w:left="0"/>
        <w:jc w:val="both"/>
        <w:rPr>
          <w:rFonts w:ascii="Times New Roman" w:eastAsia="ＭＳ 明朝" w:hAnsi="Times New Roman"/>
          <w:color w:val="4BACC6" w:themeColor="accent5"/>
          <w:spacing w:val="1"/>
          <w:sz w:val="22"/>
          <w:szCs w:val="22"/>
          <w:lang w:eastAsia="ja-JP"/>
        </w:rPr>
      </w:pPr>
    </w:p>
    <w:p w14:paraId="7AF55181" w14:textId="103FE90A" w:rsidR="00047DFB"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spacing w:val="1"/>
        </w:rPr>
        <w:t>2.</w:t>
      </w:r>
      <w:r w:rsidR="00633A07" w:rsidRPr="0068165F">
        <w:rPr>
          <w:rFonts w:ascii="Times New Roman" w:eastAsia="ＭＳ 明朝" w:hAnsi="Times New Roman"/>
          <w:spacing w:val="1"/>
        </w:rPr>
        <w:t xml:space="preserve"> </w:t>
      </w:r>
      <w:proofErr w:type="spellStart"/>
      <w:r w:rsidRPr="0068165F">
        <w:rPr>
          <w:rFonts w:ascii="Times New Roman" w:eastAsia="ＭＳ 明朝" w:hAnsi="Times New Roman" w:hint="eastAsia"/>
          <w:spacing w:val="1"/>
        </w:rPr>
        <w:t>研究の</w:t>
      </w:r>
      <w:r w:rsidR="00047DFB" w:rsidRPr="0068165F">
        <w:rPr>
          <w:rFonts w:ascii="Times New Roman" w:eastAsia="ＭＳ 明朝" w:hAnsi="Times New Roman" w:hint="eastAsia"/>
          <w:spacing w:val="1"/>
        </w:rPr>
        <w:t>目的</w:t>
      </w:r>
      <w:proofErr w:type="spellEnd"/>
    </w:p>
    <w:tbl>
      <w:tblPr>
        <w:tblStyle w:val="af1"/>
        <w:tblW w:w="5000" w:type="pct"/>
        <w:tblLook w:val="04A0" w:firstRow="1" w:lastRow="0" w:firstColumn="1" w:lastColumn="0" w:noHBand="0" w:noVBand="1"/>
      </w:tblPr>
      <w:tblGrid>
        <w:gridCol w:w="9736"/>
      </w:tblGrid>
      <w:tr w:rsidR="0010539E" w:rsidRPr="0068165F" w14:paraId="6A6232F9" w14:textId="77777777" w:rsidTr="009A7AC2">
        <w:tc>
          <w:tcPr>
            <w:tcW w:w="5000" w:type="pct"/>
            <w:tcBorders>
              <w:top w:val="single" w:sz="4" w:space="0" w:color="FF0000"/>
              <w:left w:val="single" w:sz="4" w:space="0" w:color="FF0000"/>
              <w:bottom w:val="single" w:sz="4" w:space="0" w:color="FF0000"/>
              <w:right w:val="single" w:sz="4" w:space="0" w:color="FF0000"/>
            </w:tcBorders>
          </w:tcPr>
          <w:p w14:paraId="1B92D0D5" w14:textId="129ADCBF" w:rsidR="0010539E" w:rsidRPr="0068165F" w:rsidRDefault="0010539E" w:rsidP="003B37A6">
            <w:pPr>
              <w:pStyle w:val="a5"/>
              <w:numPr>
                <w:ilvl w:val="0"/>
                <w:numId w:val="38"/>
              </w:numPr>
              <w:jc w:val="both"/>
              <w:rPr>
                <w:rFonts w:ascii="Times New Roman" w:eastAsia="ＭＳ 明朝" w:hAnsi="Times New Roman" w:cs="ＭＳ 明朝"/>
                <w:color w:val="FF0000"/>
                <w:sz w:val="22"/>
                <w:lang w:eastAsia="ja-JP"/>
              </w:rPr>
            </w:pPr>
            <w:r w:rsidRPr="0068165F">
              <w:rPr>
                <w:rFonts w:ascii="Times New Roman" w:eastAsia="ＭＳ 明朝" w:hAnsi="Times New Roman" w:hint="eastAsia"/>
                <w:color w:val="FF0000"/>
                <w:spacing w:val="1"/>
                <w:sz w:val="22"/>
                <w:szCs w:val="22"/>
                <w:lang w:eastAsia="ja-JP"/>
              </w:rPr>
              <w:t>研究計画書の「研究の目的」に記載した内容に基づいて説明すること。</w:t>
            </w:r>
          </w:p>
        </w:tc>
      </w:tr>
    </w:tbl>
    <w:p w14:paraId="2F0D9CB6" w14:textId="4177AB8C" w:rsidR="00D25485" w:rsidRPr="0068165F" w:rsidRDefault="00D25485" w:rsidP="00C363C7">
      <w:pPr>
        <w:pStyle w:val="a5"/>
        <w:ind w:left="0"/>
        <w:jc w:val="both"/>
        <w:rPr>
          <w:rFonts w:ascii="Times New Roman" w:eastAsia="ＭＳ 明朝" w:hAnsi="Times New Roman"/>
          <w:spacing w:val="1"/>
          <w:sz w:val="22"/>
          <w:szCs w:val="22"/>
          <w:lang w:eastAsia="ja-JP"/>
        </w:rPr>
      </w:pPr>
    </w:p>
    <w:p w14:paraId="26FCE04B" w14:textId="77777777" w:rsidR="00F03633" w:rsidRPr="0068165F" w:rsidRDefault="00F03633" w:rsidP="00C363C7">
      <w:pPr>
        <w:pStyle w:val="a5"/>
        <w:ind w:left="0"/>
        <w:jc w:val="both"/>
        <w:rPr>
          <w:rFonts w:ascii="Times New Roman" w:eastAsia="ＭＳ 明朝" w:hAnsi="Times New Roman"/>
          <w:spacing w:val="1"/>
          <w:sz w:val="22"/>
          <w:szCs w:val="22"/>
          <w:lang w:eastAsia="ja-JP"/>
        </w:rPr>
      </w:pPr>
    </w:p>
    <w:p w14:paraId="032BDD19" w14:textId="6438E9A9" w:rsidR="00FD20A6"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spacing w:val="1"/>
          <w:lang w:eastAsia="ja-JP"/>
        </w:rPr>
        <w:t>3.</w:t>
      </w:r>
      <w:r w:rsidR="00633A07" w:rsidRPr="0068165F">
        <w:rPr>
          <w:rFonts w:ascii="Times New Roman" w:eastAsia="ＭＳ 明朝" w:hAnsi="Times New Roman"/>
          <w:spacing w:val="1"/>
          <w:lang w:eastAsia="ja-JP"/>
        </w:rPr>
        <w:t xml:space="preserve"> </w:t>
      </w:r>
      <w:r w:rsidRPr="0068165F">
        <w:rPr>
          <w:rFonts w:ascii="Times New Roman" w:eastAsia="ＭＳ 明朝" w:hAnsi="Times New Roman" w:hint="eastAsia"/>
          <w:spacing w:val="1"/>
          <w:lang w:eastAsia="ja-JP"/>
        </w:rPr>
        <w:t>研究の実施体制</w:t>
      </w:r>
    </w:p>
    <w:tbl>
      <w:tblPr>
        <w:tblStyle w:val="af1"/>
        <w:tblW w:w="5000" w:type="pct"/>
        <w:tblLook w:val="04A0" w:firstRow="1" w:lastRow="0" w:firstColumn="1" w:lastColumn="0" w:noHBand="0" w:noVBand="1"/>
      </w:tblPr>
      <w:tblGrid>
        <w:gridCol w:w="9736"/>
      </w:tblGrid>
      <w:tr w:rsidR="0010539E" w:rsidRPr="0068165F" w14:paraId="5CE4F5D3"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560CA286" w14:textId="77777777" w:rsidR="0010539E" w:rsidRPr="0068165F" w:rsidRDefault="0010539E">
            <w:pPr>
              <w:pStyle w:val="a7"/>
              <w:numPr>
                <w:ilvl w:val="0"/>
                <w:numId w:val="38"/>
              </w:numPr>
              <w:overflowPunct w:val="0"/>
              <w:ind w:leftChars="0"/>
              <w:textAlignment w:val="baseline"/>
              <w:rPr>
                <w:rFonts w:ascii="Times New Roman" w:eastAsia="ＭＳ 明朝" w:hAnsi="Times New Roman" w:cs="ＭＳ 明朝"/>
                <w:color w:val="FF0000"/>
                <w:sz w:val="22"/>
              </w:rPr>
            </w:pPr>
            <w:r w:rsidRPr="0068165F">
              <w:rPr>
                <w:rFonts w:ascii="Times New Roman" w:eastAsia="ＭＳ 明朝" w:hAnsi="Times New Roman" w:hint="eastAsia"/>
                <w:color w:val="FF0000"/>
                <w:spacing w:val="1"/>
                <w:sz w:val="22"/>
              </w:rPr>
              <w:t>多機関共同研究の場合には、共同研究機関の名称及び共同研究機関の研究責任者の氏名を含めて記載すること。</w:t>
            </w:r>
          </w:p>
          <w:p w14:paraId="1B3860C4" w14:textId="3DC3DC26" w:rsidR="00CC3F54" w:rsidRPr="0068165F" w:rsidRDefault="00CC3F54">
            <w:pPr>
              <w:pStyle w:val="a7"/>
              <w:numPr>
                <w:ilvl w:val="0"/>
                <w:numId w:val="38"/>
              </w:numPr>
              <w:overflowPunct w:val="0"/>
              <w:ind w:leftChars="0"/>
              <w:textAlignment w:val="baseline"/>
              <w:rPr>
                <w:rFonts w:ascii="Times New Roman" w:eastAsia="ＭＳ 明朝" w:hAnsi="Times New Roman" w:cs="ＭＳ 明朝"/>
                <w:color w:val="FF0000"/>
                <w:sz w:val="22"/>
              </w:rPr>
            </w:pPr>
            <w:r w:rsidRPr="0068165F">
              <w:rPr>
                <w:rFonts w:ascii="Times New Roman" w:eastAsia="ＭＳ 明朝" w:hAnsi="Times New Roman" w:hint="eastAsia"/>
                <w:color w:val="FF0000"/>
                <w:spacing w:val="1"/>
                <w:sz w:val="22"/>
              </w:rPr>
              <w:t>本研究の実施について、倫理委員会の承認及び研究機関の長の許可を受けている旨を記載すること。</w:t>
            </w:r>
          </w:p>
        </w:tc>
      </w:tr>
    </w:tbl>
    <w:p w14:paraId="45724D8C" w14:textId="64213119" w:rsidR="00F03633" w:rsidRPr="0068165F" w:rsidRDefault="00F03633" w:rsidP="00F03633">
      <w:pPr>
        <w:rPr>
          <w:rFonts w:ascii="Times New Roman" w:eastAsia="ＭＳ 明朝" w:hAnsi="Times New Roman" w:cs="ＭＳ 明朝"/>
          <w:color w:val="FF0000"/>
          <w:sz w:val="22"/>
        </w:rPr>
      </w:pPr>
      <w:r w:rsidRPr="0068165F">
        <w:rPr>
          <w:rFonts w:ascii="Times New Roman" w:eastAsia="ＭＳ 明朝" w:hAnsi="Times New Roman" w:cs="ＭＳ 明朝" w:hint="eastAsia"/>
          <w:color w:val="FF0000"/>
          <w:sz w:val="22"/>
        </w:rPr>
        <w:t>多機関共同研究の場合）</w:t>
      </w:r>
    </w:p>
    <w:p w14:paraId="48D5B092" w14:textId="375C93DE" w:rsidR="00CC3F54" w:rsidRPr="0068165F" w:rsidRDefault="00F03633" w:rsidP="00CC3F54">
      <w:pPr>
        <w:suppressAutoHyphens/>
        <w:overflowPunct w:val="0"/>
        <w:ind w:firstLineChars="100" w:firstLine="220"/>
        <w:textAlignment w:val="baseline"/>
        <w:rPr>
          <w:rFonts w:ascii="Times New Roman" w:eastAsia="ＭＳ 明朝" w:hAnsi="Times New Roman"/>
          <w:color w:val="0070C0"/>
          <w:sz w:val="22"/>
        </w:rPr>
      </w:pPr>
      <w:r w:rsidRPr="0068165F">
        <w:rPr>
          <w:rFonts w:ascii="Times New Roman" w:eastAsia="ＭＳ 明朝" w:hAnsi="Times New Roman" w:hint="eastAsia"/>
          <w:color w:val="0070C0"/>
          <w:sz w:val="22"/>
        </w:rPr>
        <w:t>この研究は、</w:t>
      </w:r>
      <w:ins w:id="82" w:author="巌 杉谷" w:date="2025-11-19T15:25:00Z" w16du:dateUtc="2025-11-19T06:25:00Z">
        <w:r w:rsidR="00980735">
          <w:rPr>
            <w:rFonts w:ascii="Times New Roman" w:eastAsia="ＭＳ 明朝" w:hAnsi="Times New Roman" w:hint="eastAsia"/>
            <w:color w:val="0070C0"/>
            <w:sz w:val="22"/>
          </w:rPr>
          <w:t>〇〇〇</w:t>
        </w:r>
      </w:ins>
      <w:del w:id="83" w:author="巌 杉谷" w:date="2025-11-19T15:25:00Z" w16du:dateUtc="2025-11-19T06:25:00Z">
        <w:r w:rsidRPr="0068165F" w:rsidDel="00980735">
          <w:rPr>
            <w:rFonts w:ascii="Times New Roman" w:eastAsia="ＭＳ 明朝" w:hAnsi="Times New Roman" w:hint="eastAsia"/>
            <w:color w:val="0070C0"/>
            <w:sz w:val="22"/>
          </w:rPr>
          <w:delText>日本医科大学付属病院</w:delText>
        </w:r>
      </w:del>
      <w:r w:rsidRPr="0068165F">
        <w:rPr>
          <w:rFonts w:ascii="Times New Roman" w:eastAsia="ＭＳ 明朝" w:hAnsi="Times New Roman" w:hint="eastAsia"/>
          <w:color w:val="0070C0"/>
          <w:sz w:val="22"/>
        </w:rPr>
        <w:t>を研究代表機関とする多機関共同研究です。研究代表者は</w:t>
      </w:r>
      <w:bookmarkStart w:id="84" w:name="_Hlk182820391"/>
      <w:del w:id="85" w:author="巌 杉谷" w:date="2025-11-19T15:25:00Z" w16du:dateUtc="2025-11-19T06:25:00Z">
        <w:r w:rsidRPr="0068165F" w:rsidDel="00980735">
          <w:rPr>
            <w:rFonts w:ascii="Times New Roman" w:eastAsia="ＭＳ 明朝" w:hAnsi="Times New Roman" w:hint="eastAsia"/>
            <w:color w:val="0070C0"/>
            <w:sz w:val="22"/>
          </w:rPr>
          <w:delText>日本医科大学付属病院　○○科　○</w:delText>
        </w:r>
      </w:del>
      <w:r w:rsidRPr="0068165F">
        <w:rPr>
          <w:rFonts w:ascii="Times New Roman" w:eastAsia="ＭＳ 明朝" w:hAnsi="Times New Roman" w:hint="eastAsia"/>
          <w:color w:val="0070C0"/>
          <w:sz w:val="22"/>
        </w:rPr>
        <w:t>○○○</w:t>
      </w:r>
      <w:bookmarkEnd w:id="84"/>
      <w:r w:rsidRPr="0068165F">
        <w:rPr>
          <w:rFonts w:ascii="Times New Roman" w:eastAsia="ＭＳ 明朝" w:hAnsi="Times New Roman" w:hint="eastAsia"/>
          <w:color w:val="0070C0"/>
          <w:sz w:val="22"/>
        </w:rPr>
        <w:t>、研究事務局は</w:t>
      </w:r>
      <w:del w:id="86" w:author="巌 杉谷" w:date="2025-11-19T15:26:00Z" w16du:dateUtc="2025-11-19T06:26:00Z">
        <w:r w:rsidRPr="0068165F" w:rsidDel="00980735">
          <w:rPr>
            <w:rFonts w:ascii="Times New Roman" w:eastAsia="ＭＳ 明朝" w:hAnsi="Times New Roman" w:hint="eastAsia"/>
            <w:color w:val="0070C0"/>
            <w:sz w:val="22"/>
          </w:rPr>
          <w:delText>日</w:delText>
        </w:r>
      </w:del>
      <w:del w:id="87" w:author="巌 杉谷" w:date="2025-11-19T15:25:00Z" w16du:dateUtc="2025-11-19T06:25:00Z">
        <w:r w:rsidRPr="0068165F" w:rsidDel="00980735">
          <w:rPr>
            <w:rFonts w:ascii="Times New Roman" w:eastAsia="ＭＳ 明朝" w:hAnsi="Times New Roman" w:hint="eastAsia"/>
            <w:color w:val="0070C0"/>
            <w:sz w:val="22"/>
          </w:rPr>
          <w:delText>本医科大学付属病院　○○科　○</w:delText>
        </w:r>
      </w:del>
      <w:r w:rsidRPr="0068165F">
        <w:rPr>
          <w:rFonts w:ascii="Times New Roman" w:eastAsia="ＭＳ 明朝" w:hAnsi="Times New Roman" w:hint="eastAsia"/>
          <w:color w:val="0070C0"/>
          <w:sz w:val="22"/>
        </w:rPr>
        <w:t>○○○です。</w:t>
      </w:r>
      <w:r w:rsidR="00CC3F54" w:rsidRPr="0068165F">
        <w:rPr>
          <w:rFonts w:ascii="Times New Roman" w:eastAsia="ＭＳ 明朝" w:hAnsi="Times New Roman" w:hint="eastAsia"/>
          <w:color w:val="0070C0"/>
          <w:sz w:val="22"/>
        </w:rPr>
        <w:t>他の参加研究機関は××病院（研究責任者：××）、□□病院（研究責任者：□□）です。</w:t>
      </w:r>
    </w:p>
    <w:p w14:paraId="585ED684" w14:textId="5A62E66B" w:rsidR="00D25485" w:rsidRPr="0068165F" w:rsidRDefault="00F03633" w:rsidP="003B37A6">
      <w:pPr>
        <w:pStyle w:val="a5"/>
        <w:ind w:left="0" w:firstLineChars="100" w:firstLine="222"/>
        <w:jc w:val="both"/>
        <w:rPr>
          <w:rFonts w:ascii="Times New Roman" w:eastAsia="ＭＳ 明朝" w:hAnsi="Times New Roman"/>
          <w:color w:val="0070C0"/>
          <w:spacing w:val="1"/>
          <w:sz w:val="22"/>
          <w:szCs w:val="22"/>
          <w:lang w:eastAsia="ja-JP"/>
        </w:rPr>
      </w:pPr>
      <w:r w:rsidRPr="0068165F">
        <w:rPr>
          <w:rFonts w:ascii="Times New Roman" w:eastAsia="ＭＳ 明朝" w:hAnsi="Times New Roman" w:hint="eastAsia"/>
          <w:color w:val="0070C0"/>
          <w:spacing w:val="1"/>
          <w:sz w:val="22"/>
          <w:szCs w:val="22"/>
          <w:lang w:eastAsia="ja-JP"/>
        </w:rPr>
        <w:t>この研究は</w:t>
      </w:r>
      <w:ins w:id="88" w:author="巌 杉谷" w:date="2025-11-19T15:28:00Z" w16du:dateUtc="2025-11-19T06:28:00Z">
        <w:r w:rsidR="008938EE" w:rsidRPr="008938EE">
          <w:rPr>
            <w:rFonts w:ascii="Times New Roman" w:eastAsia="ＭＳ 明朝" w:hAnsi="Times New Roman" w:hint="eastAsia"/>
            <w:color w:val="0070C0"/>
            <w:spacing w:val="1"/>
            <w:sz w:val="22"/>
            <w:szCs w:val="22"/>
            <w:lang w:eastAsia="ja-JP"/>
          </w:rPr>
          <w:t>日本内分泌外科学会</w:t>
        </w:r>
      </w:ins>
      <w:ins w:id="89" w:author="巌 杉谷" w:date="2025-11-20T11:18:00Z" w16du:dateUtc="2025-11-20T02:18:00Z">
        <w:r w:rsidR="00BE3BB0">
          <w:rPr>
            <w:rFonts w:ascii="Times New Roman" w:eastAsia="ＭＳ 明朝" w:hAnsi="Times New Roman" w:hint="eastAsia"/>
            <w:color w:val="0070C0"/>
            <w:spacing w:val="1"/>
            <w:sz w:val="22"/>
            <w:szCs w:val="22"/>
            <w:lang w:eastAsia="ja-JP"/>
          </w:rPr>
          <w:t>研究</w:t>
        </w:r>
      </w:ins>
      <w:ins w:id="90" w:author="巌 杉谷" w:date="2025-11-19T15:28:00Z" w16du:dateUtc="2025-11-19T06:28:00Z">
        <w:r w:rsidR="008938EE" w:rsidRPr="008938EE">
          <w:rPr>
            <w:rFonts w:ascii="Times New Roman" w:eastAsia="ＭＳ 明朝" w:hAnsi="Times New Roman" w:hint="eastAsia"/>
            <w:color w:val="0070C0"/>
            <w:spacing w:val="1"/>
            <w:sz w:val="22"/>
            <w:szCs w:val="22"/>
            <w:lang w:eastAsia="ja-JP"/>
          </w:rPr>
          <w:t>倫理審査委員会</w:t>
        </w:r>
      </w:ins>
      <w:del w:id="91" w:author="巌 杉谷" w:date="2025-11-19T15:28:00Z" w16du:dateUtc="2025-11-19T06:28:00Z">
        <w:r w:rsidRPr="0068165F" w:rsidDel="008938EE">
          <w:rPr>
            <w:rFonts w:ascii="Times New Roman" w:eastAsia="ＭＳ 明朝" w:hAnsi="Times New Roman" w:hint="eastAsia"/>
            <w:color w:val="0070C0"/>
            <w:spacing w:val="1"/>
            <w:sz w:val="22"/>
            <w:szCs w:val="22"/>
            <w:lang w:eastAsia="ja-JP"/>
          </w:rPr>
          <w:delText>日本医科大学中央倫理委員会</w:delText>
        </w:r>
      </w:del>
      <w:r w:rsidRPr="0068165F">
        <w:rPr>
          <w:rFonts w:ascii="Times New Roman" w:eastAsia="ＭＳ 明朝" w:hAnsi="Times New Roman" w:hint="eastAsia"/>
          <w:color w:val="0070C0"/>
          <w:spacing w:val="1"/>
          <w:sz w:val="22"/>
          <w:szCs w:val="22"/>
          <w:lang w:eastAsia="ja-JP"/>
        </w:rPr>
        <w:t>で承認され、研究機関の長の許可を受けています。</w:t>
      </w:r>
    </w:p>
    <w:p w14:paraId="72AAE9BB" w14:textId="4C826B79" w:rsidR="00F03633" w:rsidRPr="0068165F" w:rsidRDefault="00F03633" w:rsidP="00633A07">
      <w:pPr>
        <w:pStyle w:val="a5"/>
        <w:ind w:left="0"/>
        <w:jc w:val="both"/>
        <w:rPr>
          <w:rFonts w:ascii="Times New Roman" w:eastAsia="ＭＳ 明朝" w:hAnsi="Times New Roman"/>
          <w:color w:val="4BACC6" w:themeColor="accent5"/>
          <w:spacing w:val="1"/>
          <w:sz w:val="22"/>
          <w:szCs w:val="22"/>
          <w:lang w:eastAsia="ja-JP"/>
        </w:rPr>
      </w:pPr>
    </w:p>
    <w:p w14:paraId="3E2A9187" w14:textId="23E2362C" w:rsidR="008557C1" w:rsidRPr="0068165F" w:rsidRDefault="008557C1" w:rsidP="008557C1">
      <w:pPr>
        <w:rPr>
          <w:rFonts w:ascii="Times New Roman" w:eastAsia="ＭＳ 明朝" w:hAnsi="Times New Roman" w:cs="ＭＳ 明朝"/>
          <w:color w:val="FF0000"/>
          <w:sz w:val="22"/>
        </w:rPr>
      </w:pPr>
      <w:r w:rsidRPr="0068165F">
        <w:rPr>
          <w:rFonts w:ascii="Times New Roman" w:eastAsia="ＭＳ 明朝" w:hAnsi="Times New Roman" w:cs="ＭＳ 明朝" w:hint="eastAsia"/>
          <w:color w:val="FF0000"/>
          <w:sz w:val="22"/>
        </w:rPr>
        <w:t>単機関研究の場合）</w:t>
      </w:r>
    </w:p>
    <w:p w14:paraId="021DCB2D" w14:textId="2BEAA09F" w:rsidR="008557C1" w:rsidRPr="0068165F" w:rsidRDefault="008557C1" w:rsidP="008557C1">
      <w:pPr>
        <w:suppressAutoHyphens/>
        <w:overflowPunct w:val="0"/>
        <w:ind w:firstLineChars="100" w:firstLine="220"/>
        <w:textAlignment w:val="baseline"/>
        <w:rPr>
          <w:rFonts w:ascii="Times New Roman" w:eastAsia="ＭＳ 明朝" w:hAnsi="Times New Roman"/>
          <w:color w:val="0070C0"/>
          <w:sz w:val="22"/>
        </w:rPr>
      </w:pPr>
      <w:r w:rsidRPr="0068165F">
        <w:rPr>
          <w:rFonts w:ascii="Times New Roman" w:eastAsia="ＭＳ 明朝" w:hAnsi="Times New Roman" w:hint="eastAsia"/>
          <w:color w:val="0070C0"/>
          <w:sz w:val="22"/>
        </w:rPr>
        <w:t>この研究は、</w:t>
      </w:r>
      <w:ins w:id="92" w:author="巌 杉谷" w:date="2025-11-19T15:26:00Z" w16du:dateUtc="2025-11-19T06:26:00Z">
        <w:r w:rsidR="00980735">
          <w:rPr>
            <w:rFonts w:ascii="Times New Roman" w:eastAsia="ＭＳ 明朝" w:hAnsi="Times New Roman" w:hint="eastAsia"/>
            <w:color w:val="0070C0"/>
            <w:sz w:val="22"/>
          </w:rPr>
          <w:t>〇〇〇</w:t>
        </w:r>
      </w:ins>
      <w:del w:id="93" w:author="巌 杉谷" w:date="2025-11-19T15:26:00Z" w16du:dateUtc="2025-11-19T06:26:00Z">
        <w:r w:rsidRPr="0068165F" w:rsidDel="00980735">
          <w:rPr>
            <w:rFonts w:ascii="Times New Roman" w:eastAsia="ＭＳ 明朝" w:hAnsi="Times New Roman" w:hint="eastAsia"/>
            <w:color w:val="0070C0"/>
            <w:sz w:val="22"/>
          </w:rPr>
          <w:delText>日本医科大学付属病院</w:delText>
        </w:r>
      </w:del>
      <w:r w:rsidRPr="0068165F">
        <w:rPr>
          <w:rFonts w:ascii="Times New Roman" w:eastAsia="ＭＳ 明朝" w:hAnsi="Times New Roman" w:hint="eastAsia"/>
          <w:color w:val="0070C0"/>
          <w:sz w:val="22"/>
        </w:rPr>
        <w:t>のみで実施される研究です。研究責任者は</w:t>
      </w:r>
      <w:del w:id="94" w:author="巌 杉谷" w:date="2025-11-19T15:26:00Z" w16du:dateUtc="2025-11-19T06:26:00Z">
        <w:r w:rsidRPr="0068165F" w:rsidDel="00980735">
          <w:rPr>
            <w:rFonts w:ascii="Times New Roman" w:eastAsia="ＭＳ 明朝" w:hAnsi="Times New Roman" w:hint="eastAsia"/>
            <w:color w:val="0070C0"/>
            <w:sz w:val="22"/>
          </w:rPr>
          <w:delText>○○科　○</w:delText>
        </w:r>
      </w:del>
      <w:r w:rsidRPr="0068165F">
        <w:rPr>
          <w:rFonts w:ascii="Times New Roman" w:eastAsia="ＭＳ 明朝" w:hAnsi="Times New Roman" w:hint="eastAsia"/>
          <w:color w:val="0070C0"/>
          <w:sz w:val="22"/>
        </w:rPr>
        <w:t>○○○、研究事務局は</w:t>
      </w:r>
      <w:del w:id="95" w:author="巌 杉谷" w:date="2025-11-19T15:26:00Z" w16du:dateUtc="2025-11-19T06:26:00Z">
        <w:r w:rsidRPr="0068165F" w:rsidDel="00980735">
          <w:rPr>
            <w:rFonts w:ascii="Times New Roman" w:eastAsia="ＭＳ 明朝" w:hAnsi="Times New Roman" w:hint="eastAsia"/>
            <w:color w:val="0070C0"/>
            <w:sz w:val="22"/>
          </w:rPr>
          <w:delText>○○科　○</w:delText>
        </w:r>
      </w:del>
      <w:r w:rsidRPr="0068165F">
        <w:rPr>
          <w:rFonts w:ascii="Times New Roman" w:eastAsia="ＭＳ 明朝" w:hAnsi="Times New Roman" w:hint="eastAsia"/>
          <w:color w:val="0070C0"/>
          <w:sz w:val="22"/>
        </w:rPr>
        <w:t>○○○です。</w:t>
      </w:r>
    </w:p>
    <w:p w14:paraId="4C083CBD" w14:textId="3A9247B3" w:rsidR="008557C1" w:rsidRPr="0068165F" w:rsidRDefault="008557C1" w:rsidP="008557C1">
      <w:pPr>
        <w:pStyle w:val="a5"/>
        <w:ind w:left="0" w:firstLineChars="100" w:firstLine="222"/>
        <w:jc w:val="both"/>
        <w:rPr>
          <w:rFonts w:ascii="Times New Roman" w:eastAsia="ＭＳ 明朝" w:hAnsi="Times New Roman"/>
          <w:color w:val="0070C0"/>
          <w:spacing w:val="1"/>
          <w:sz w:val="22"/>
          <w:szCs w:val="22"/>
          <w:lang w:eastAsia="ja-JP"/>
        </w:rPr>
      </w:pPr>
      <w:r w:rsidRPr="0068165F">
        <w:rPr>
          <w:rFonts w:ascii="Times New Roman" w:eastAsia="ＭＳ 明朝" w:hAnsi="Times New Roman" w:hint="eastAsia"/>
          <w:color w:val="0070C0"/>
          <w:spacing w:val="1"/>
          <w:sz w:val="22"/>
          <w:szCs w:val="22"/>
          <w:lang w:eastAsia="ja-JP"/>
        </w:rPr>
        <w:t>この研究は</w:t>
      </w:r>
      <w:ins w:id="96" w:author="巌 杉谷" w:date="2025-11-19T15:28:00Z" w16du:dateUtc="2025-11-19T06:28:00Z">
        <w:r w:rsidR="008938EE" w:rsidRPr="008938EE">
          <w:rPr>
            <w:rFonts w:ascii="Times New Roman" w:eastAsia="ＭＳ 明朝" w:hAnsi="Times New Roman" w:hint="eastAsia"/>
            <w:color w:val="0070C0"/>
            <w:spacing w:val="1"/>
            <w:sz w:val="22"/>
            <w:szCs w:val="22"/>
            <w:lang w:eastAsia="ja-JP"/>
          </w:rPr>
          <w:t>日本内分泌外科学会</w:t>
        </w:r>
      </w:ins>
      <w:ins w:id="97" w:author="巌 杉谷" w:date="2025-11-20T11:18:00Z" w16du:dateUtc="2025-11-20T02:18:00Z">
        <w:r w:rsidR="00BE3BB0">
          <w:rPr>
            <w:rFonts w:ascii="Times New Roman" w:eastAsia="ＭＳ 明朝" w:hAnsi="Times New Roman" w:hint="eastAsia"/>
            <w:color w:val="0070C0"/>
            <w:spacing w:val="1"/>
            <w:sz w:val="22"/>
            <w:szCs w:val="22"/>
            <w:lang w:eastAsia="ja-JP"/>
          </w:rPr>
          <w:t>研究</w:t>
        </w:r>
      </w:ins>
      <w:ins w:id="98" w:author="巌 杉谷" w:date="2025-11-19T15:28:00Z" w16du:dateUtc="2025-11-19T06:28:00Z">
        <w:r w:rsidR="008938EE" w:rsidRPr="008938EE">
          <w:rPr>
            <w:rFonts w:ascii="Times New Roman" w:eastAsia="ＭＳ 明朝" w:hAnsi="Times New Roman" w:hint="eastAsia"/>
            <w:color w:val="0070C0"/>
            <w:spacing w:val="1"/>
            <w:sz w:val="22"/>
            <w:szCs w:val="22"/>
            <w:lang w:eastAsia="ja-JP"/>
          </w:rPr>
          <w:t>倫理審査委員会</w:t>
        </w:r>
      </w:ins>
      <w:del w:id="99" w:author="巌 杉谷" w:date="2025-11-19T15:28:00Z" w16du:dateUtc="2025-11-19T06:28:00Z">
        <w:r w:rsidRPr="0068165F" w:rsidDel="008938EE">
          <w:rPr>
            <w:rFonts w:ascii="Times New Roman" w:eastAsia="ＭＳ 明朝" w:hAnsi="Times New Roman" w:hint="eastAsia"/>
            <w:color w:val="0070C0"/>
            <w:spacing w:val="1"/>
            <w:sz w:val="22"/>
            <w:szCs w:val="22"/>
            <w:lang w:eastAsia="ja-JP"/>
          </w:rPr>
          <w:delText>日本医科大学中央倫理委員会</w:delText>
        </w:r>
      </w:del>
      <w:r w:rsidRPr="0068165F">
        <w:rPr>
          <w:rFonts w:ascii="Times New Roman" w:eastAsia="ＭＳ 明朝" w:hAnsi="Times New Roman" w:hint="eastAsia"/>
          <w:color w:val="0070C0"/>
          <w:spacing w:val="1"/>
          <w:sz w:val="22"/>
          <w:szCs w:val="22"/>
          <w:lang w:eastAsia="ja-JP"/>
        </w:rPr>
        <w:t>で承認され、研究機関の長の許可を受けています。</w:t>
      </w:r>
    </w:p>
    <w:p w14:paraId="4261E776" w14:textId="4859F3E7" w:rsidR="00F03633" w:rsidRPr="0068165F" w:rsidRDefault="00F03633" w:rsidP="00633A07">
      <w:pPr>
        <w:pStyle w:val="a5"/>
        <w:ind w:left="0"/>
        <w:jc w:val="both"/>
        <w:rPr>
          <w:rFonts w:ascii="Times New Roman" w:eastAsia="ＭＳ 明朝" w:hAnsi="Times New Roman"/>
          <w:color w:val="4BACC6" w:themeColor="accent5"/>
          <w:spacing w:val="1"/>
          <w:sz w:val="22"/>
          <w:szCs w:val="22"/>
          <w:lang w:eastAsia="ja-JP"/>
        </w:rPr>
      </w:pPr>
    </w:p>
    <w:p w14:paraId="3DEECD25" w14:textId="77777777" w:rsidR="008557C1" w:rsidRPr="0068165F" w:rsidRDefault="008557C1" w:rsidP="00633A07">
      <w:pPr>
        <w:pStyle w:val="a5"/>
        <w:ind w:left="0"/>
        <w:jc w:val="both"/>
        <w:rPr>
          <w:rFonts w:ascii="Times New Roman" w:eastAsia="ＭＳ 明朝" w:hAnsi="Times New Roman"/>
          <w:color w:val="4BACC6" w:themeColor="accent5"/>
          <w:spacing w:val="1"/>
          <w:sz w:val="22"/>
          <w:szCs w:val="22"/>
          <w:lang w:eastAsia="ja-JP"/>
        </w:rPr>
      </w:pPr>
    </w:p>
    <w:p w14:paraId="025EF473" w14:textId="2DE97238" w:rsidR="00C363C7"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spacing w:val="1"/>
        </w:rPr>
        <w:t>4.</w:t>
      </w:r>
      <w:r w:rsidR="00633A07" w:rsidRPr="0068165F">
        <w:rPr>
          <w:rFonts w:ascii="Times New Roman" w:eastAsia="ＭＳ 明朝" w:hAnsi="Times New Roman"/>
          <w:spacing w:val="1"/>
        </w:rPr>
        <w:t xml:space="preserve"> </w:t>
      </w:r>
      <w:proofErr w:type="spellStart"/>
      <w:r w:rsidRPr="0068165F">
        <w:rPr>
          <w:rFonts w:ascii="Times New Roman" w:eastAsia="ＭＳ 明朝" w:hAnsi="Times New Roman" w:hint="eastAsia"/>
          <w:spacing w:val="1"/>
        </w:rPr>
        <w:t>研究の方法</w:t>
      </w:r>
      <w:proofErr w:type="spellEnd"/>
    </w:p>
    <w:tbl>
      <w:tblPr>
        <w:tblStyle w:val="af1"/>
        <w:tblW w:w="5000" w:type="pct"/>
        <w:tblLook w:val="04A0" w:firstRow="1" w:lastRow="0" w:firstColumn="1" w:lastColumn="0" w:noHBand="0" w:noVBand="1"/>
      </w:tblPr>
      <w:tblGrid>
        <w:gridCol w:w="9736"/>
      </w:tblGrid>
      <w:tr w:rsidR="0010539E" w:rsidRPr="0068165F" w14:paraId="66ADAAB4"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7D095C94" w14:textId="356D8CD9" w:rsidR="0010539E" w:rsidRPr="0068165F" w:rsidRDefault="0010539E" w:rsidP="00CA7587">
            <w:pPr>
              <w:pStyle w:val="a5"/>
              <w:numPr>
                <w:ilvl w:val="0"/>
                <w:numId w:val="38"/>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研究計画書の「研究計画」に記載した内容に基づいて説明すること。</w:t>
            </w:r>
          </w:p>
          <w:p w14:paraId="32C21744" w14:textId="77777777" w:rsidR="00183AB7" w:rsidRPr="0068165F" w:rsidRDefault="00183AB7" w:rsidP="00183AB7">
            <w:pPr>
              <w:pStyle w:val="a5"/>
              <w:numPr>
                <w:ilvl w:val="0"/>
                <w:numId w:val="38"/>
              </w:numPr>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研究の方法（研究対象者から取得された試料・情報の利用目的及び取扱いを含む。）及び期間について記載すること。</w:t>
            </w:r>
          </w:p>
          <w:p w14:paraId="1FAF6E94" w14:textId="741BE482" w:rsidR="00055115" w:rsidRPr="0068165F" w:rsidRDefault="00055115" w:rsidP="0010539E">
            <w:pPr>
              <w:pStyle w:val="a5"/>
              <w:numPr>
                <w:ilvl w:val="0"/>
                <w:numId w:val="15"/>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採血等のスケジュールは図・表を用いて説明することが望ましい。</w:t>
            </w:r>
          </w:p>
          <w:p w14:paraId="7641AB56" w14:textId="6D1A489C" w:rsidR="00055115" w:rsidRPr="0068165F" w:rsidRDefault="00055115" w:rsidP="0010539E">
            <w:pPr>
              <w:pStyle w:val="a5"/>
              <w:numPr>
                <w:ilvl w:val="0"/>
                <w:numId w:val="15"/>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iCs/>
                <w:color w:val="FF0000"/>
                <w:spacing w:val="1"/>
                <w:sz w:val="22"/>
                <w:szCs w:val="22"/>
                <w:lang w:eastAsia="ja-JP"/>
              </w:rPr>
              <w:t>研究用に新たな採血等の試料採取の協力を依頼する場合は、目的、採取の量やタイミング</w:t>
            </w:r>
            <w:r w:rsidR="0059387E" w:rsidRPr="0068165F">
              <w:rPr>
                <w:rFonts w:ascii="Times New Roman" w:eastAsia="ＭＳ 明朝" w:hAnsi="Times New Roman" w:hint="eastAsia"/>
                <w:iCs/>
                <w:color w:val="FF0000"/>
                <w:spacing w:val="1"/>
                <w:sz w:val="22"/>
                <w:szCs w:val="22"/>
                <w:lang w:eastAsia="ja-JP"/>
              </w:rPr>
              <w:t>が</w:t>
            </w:r>
            <w:r w:rsidR="00456A19" w:rsidRPr="0068165F">
              <w:rPr>
                <w:rFonts w:ascii="Times New Roman" w:eastAsia="ＭＳ 明朝" w:hAnsi="Times New Roman" w:hint="eastAsia"/>
                <w:iCs/>
                <w:color w:val="FF0000"/>
                <w:spacing w:val="1"/>
                <w:sz w:val="22"/>
                <w:szCs w:val="22"/>
                <w:lang w:eastAsia="ja-JP"/>
              </w:rPr>
              <w:t>わ</w:t>
            </w:r>
            <w:r w:rsidR="0059387E" w:rsidRPr="0068165F">
              <w:rPr>
                <w:rFonts w:ascii="Times New Roman" w:eastAsia="ＭＳ 明朝" w:hAnsi="Times New Roman" w:hint="eastAsia"/>
                <w:iCs/>
                <w:color w:val="FF0000"/>
                <w:spacing w:val="1"/>
                <w:sz w:val="22"/>
                <w:szCs w:val="22"/>
                <w:lang w:eastAsia="ja-JP"/>
              </w:rPr>
              <w:t>かるよう</w:t>
            </w:r>
            <w:r w:rsidRPr="0068165F">
              <w:rPr>
                <w:rFonts w:ascii="Times New Roman" w:eastAsia="ＭＳ 明朝" w:hAnsi="Times New Roman" w:hint="eastAsia"/>
                <w:iCs/>
                <w:color w:val="FF0000"/>
                <w:spacing w:val="1"/>
                <w:sz w:val="22"/>
                <w:szCs w:val="22"/>
                <w:lang w:eastAsia="ja-JP"/>
              </w:rPr>
              <w:t>に記載すること。</w:t>
            </w:r>
          </w:p>
          <w:p w14:paraId="4A6AA4AD" w14:textId="677B43D2" w:rsidR="00055115" w:rsidRPr="0068165F" w:rsidRDefault="00055115" w:rsidP="0010539E">
            <w:pPr>
              <w:pStyle w:val="a5"/>
              <w:numPr>
                <w:ilvl w:val="0"/>
                <w:numId w:val="15"/>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質問紙調査等の場合は、回答に要する時間を記載すること。</w:t>
            </w:r>
          </w:p>
          <w:p w14:paraId="072CDF89" w14:textId="0CAC6001" w:rsidR="00055115" w:rsidRPr="0068165F" w:rsidRDefault="00055115" w:rsidP="0010539E">
            <w:pPr>
              <w:pStyle w:val="a5"/>
              <w:numPr>
                <w:ilvl w:val="0"/>
                <w:numId w:val="15"/>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iCs/>
                <w:color w:val="FF0000"/>
                <w:spacing w:val="1"/>
                <w:sz w:val="22"/>
                <w:szCs w:val="22"/>
                <w:lang w:eastAsia="ja-JP"/>
              </w:rPr>
              <w:t>研究の一部を</w:t>
            </w:r>
            <w:ins w:id="100" w:author="巌 杉谷" w:date="2025-11-19T15:29:00Z" w16du:dateUtc="2025-11-19T06:29:00Z">
              <w:r w:rsidR="008938EE">
                <w:rPr>
                  <w:rFonts w:ascii="Times New Roman" w:eastAsia="ＭＳ 明朝" w:hAnsi="Times New Roman" w:hint="eastAsia"/>
                  <w:iCs/>
                  <w:color w:val="FF0000"/>
                  <w:spacing w:val="1"/>
                  <w:sz w:val="22"/>
                  <w:szCs w:val="22"/>
                  <w:lang w:eastAsia="ja-JP"/>
                </w:rPr>
                <w:t>研究代表機関</w:t>
              </w:r>
            </w:ins>
            <w:del w:id="101" w:author="巌 杉谷" w:date="2025-11-19T15:28:00Z" w16du:dateUtc="2025-11-19T06:28:00Z">
              <w:r w:rsidR="008F1C75" w:rsidRPr="0068165F" w:rsidDel="008938EE">
                <w:rPr>
                  <w:rFonts w:ascii="Times New Roman" w:eastAsia="ＭＳ 明朝" w:hAnsi="Times New Roman" w:hint="eastAsia"/>
                  <w:iCs/>
                  <w:color w:val="FF0000"/>
                  <w:spacing w:val="1"/>
                  <w:sz w:val="22"/>
                  <w:szCs w:val="22"/>
                  <w:lang w:eastAsia="ja-JP"/>
                </w:rPr>
                <w:delText>学校法人日本医科大学</w:delText>
              </w:r>
            </w:del>
            <w:r w:rsidR="008F1C75" w:rsidRPr="0068165F">
              <w:rPr>
                <w:rFonts w:ascii="Times New Roman" w:eastAsia="ＭＳ 明朝" w:hAnsi="Times New Roman" w:hint="eastAsia"/>
                <w:iCs/>
                <w:color w:val="FF0000"/>
                <w:spacing w:val="1"/>
                <w:sz w:val="22"/>
                <w:szCs w:val="22"/>
                <w:lang w:eastAsia="ja-JP"/>
              </w:rPr>
              <w:t>に所属しない研究者等</w:t>
            </w:r>
            <w:r w:rsidR="0059387E" w:rsidRPr="0068165F">
              <w:rPr>
                <w:rFonts w:ascii="Times New Roman" w:eastAsia="ＭＳ 明朝" w:hAnsi="Times New Roman" w:hint="eastAsia"/>
                <w:iCs/>
                <w:color w:val="FF0000"/>
                <w:spacing w:val="1"/>
                <w:sz w:val="22"/>
                <w:szCs w:val="22"/>
                <w:lang w:eastAsia="ja-JP"/>
              </w:rPr>
              <w:t>に</w:t>
            </w:r>
            <w:r w:rsidRPr="0068165F">
              <w:rPr>
                <w:rFonts w:ascii="Times New Roman" w:eastAsia="ＭＳ 明朝" w:hAnsi="Times New Roman" w:hint="eastAsia"/>
                <w:iCs/>
                <w:color w:val="FF0000"/>
                <w:spacing w:val="1"/>
                <w:sz w:val="22"/>
                <w:szCs w:val="22"/>
                <w:lang w:eastAsia="ja-JP"/>
              </w:rPr>
              <w:t>委託する可能性がある場合は、その旨を記載すること。</w:t>
            </w:r>
          </w:p>
          <w:p w14:paraId="57B58601" w14:textId="222B7C45" w:rsidR="0010539E" w:rsidRPr="0068165F" w:rsidRDefault="0010539E" w:rsidP="0010539E">
            <w:pPr>
              <w:pStyle w:val="a5"/>
              <w:numPr>
                <w:ilvl w:val="0"/>
                <w:numId w:val="15"/>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共同研究機関間において、新規に取得する試料・情報の提供を想定している</w:t>
            </w:r>
            <w:r w:rsidR="00055115" w:rsidRPr="0068165F">
              <w:rPr>
                <w:rFonts w:ascii="Times New Roman" w:eastAsia="ＭＳ 明朝" w:hAnsi="Times New Roman" w:hint="eastAsia"/>
                <w:color w:val="FF0000"/>
                <w:spacing w:val="1"/>
                <w:sz w:val="22"/>
                <w:szCs w:val="22"/>
                <w:lang w:eastAsia="ja-JP"/>
              </w:rPr>
              <w:t>多機関共同研究の</w:t>
            </w:r>
            <w:r w:rsidRPr="0068165F">
              <w:rPr>
                <w:rFonts w:ascii="Times New Roman" w:eastAsia="ＭＳ 明朝" w:hAnsi="Times New Roman" w:hint="eastAsia"/>
                <w:color w:val="FF0000"/>
                <w:spacing w:val="1"/>
                <w:sz w:val="22"/>
                <w:szCs w:val="22"/>
                <w:lang w:eastAsia="ja-JP"/>
              </w:rPr>
              <w:t>場合、提供する旨、提供される項目、提供する機関、利用目的、当該データの管理について責任を有する者の</w:t>
            </w:r>
            <w:r w:rsidR="00E406B4" w:rsidRPr="0068165F">
              <w:rPr>
                <w:rFonts w:ascii="Times New Roman" w:eastAsia="ＭＳ 明朝" w:hAnsi="Times New Roman" w:hint="eastAsia"/>
                <w:color w:val="FF0000"/>
                <w:spacing w:val="1"/>
                <w:sz w:val="22"/>
                <w:szCs w:val="22"/>
                <w:lang w:eastAsia="ja-JP"/>
              </w:rPr>
              <w:t>氏</w:t>
            </w:r>
            <w:r w:rsidRPr="0068165F">
              <w:rPr>
                <w:rFonts w:ascii="Times New Roman" w:eastAsia="ＭＳ 明朝" w:hAnsi="Times New Roman" w:hint="eastAsia"/>
                <w:color w:val="FF0000"/>
                <w:spacing w:val="1"/>
                <w:sz w:val="22"/>
                <w:szCs w:val="22"/>
                <w:lang w:eastAsia="ja-JP"/>
              </w:rPr>
              <w:t>名及び所属研究機関の名称を</w:t>
            </w:r>
            <w:r w:rsidR="00055115" w:rsidRPr="0068165F">
              <w:rPr>
                <w:rFonts w:ascii="Times New Roman" w:eastAsia="ＭＳ 明朝" w:hAnsi="Times New Roman" w:hint="eastAsia"/>
                <w:color w:val="FF0000"/>
                <w:spacing w:val="1"/>
                <w:sz w:val="22"/>
                <w:szCs w:val="22"/>
                <w:lang w:eastAsia="ja-JP"/>
              </w:rPr>
              <w:t>記載する</w:t>
            </w:r>
            <w:r w:rsidRPr="0068165F">
              <w:rPr>
                <w:rFonts w:ascii="Times New Roman" w:eastAsia="ＭＳ 明朝" w:hAnsi="Times New Roman" w:hint="eastAsia"/>
                <w:color w:val="FF0000"/>
                <w:spacing w:val="1"/>
                <w:sz w:val="22"/>
                <w:szCs w:val="22"/>
                <w:lang w:eastAsia="ja-JP"/>
              </w:rPr>
              <w:t>こと。</w:t>
            </w:r>
          </w:p>
          <w:p w14:paraId="6B318AFB" w14:textId="794B162A" w:rsidR="0010539E" w:rsidRPr="0068165F" w:rsidRDefault="0010539E" w:rsidP="0010539E">
            <w:pPr>
              <w:pStyle w:val="a7"/>
              <w:numPr>
                <w:ilvl w:val="0"/>
                <w:numId w:val="38"/>
              </w:numPr>
              <w:overflowPunct w:val="0"/>
              <w:ind w:leftChars="0"/>
              <w:textAlignment w:val="baseline"/>
              <w:rPr>
                <w:rFonts w:ascii="Times New Roman" w:eastAsia="ＭＳ 明朝" w:hAnsi="Times New Roman" w:cs="ＭＳ 明朝"/>
                <w:color w:val="FF0000"/>
                <w:sz w:val="22"/>
              </w:rPr>
            </w:pPr>
            <w:r w:rsidRPr="0068165F">
              <w:rPr>
                <w:rFonts w:ascii="Times New Roman" w:eastAsia="ＭＳ 明朝" w:hAnsi="Times New Roman" w:hint="eastAsia"/>
                <w:color w:val="FF0000"/>
                <w:spacing w:val="1"/>
                <w:sz w:val="22"/>
              </w:rPr>
              <w:t>試料・情報の提供に関する記録の作成方法等については、不適切と考えられる試料・情報の流通が発生した際に事後的に流通経路を追跡することができるように記録を残すという趣旨であるため、一義的には研究対象者に説明する必要はない。</w:t>
            </w:r>
          </w:p>
        </w:tc>
      </w:tr>
    </w:tbl>
    <w:p w14:paraId="7DC573BA" w14:textId="776102DD" w:rsidR="00633A07" w:rsidRPr="0068165F" w:rsidRDefault="00633A07" w:rsidP="00C363C7">
      <w:pPr>
        <w:pStyle w:val="a5"/>
        <w:ind w:left="0"/>
        <w:jc w:val="both"/>
        <w:rPr>
          <w:rFonts w:ascii="Times New Roman" w:eastAsia="ＭＳ 明朝" w:hAnsi="Times New Roman"/>
          <w:spacing w:val="1"/>
          <w:sz w:val="22"/>
          <w:szCs w:val="22"/>
          <w:lang w:eastAsia="ja-JP"/>
        </w:rPr>
      </w:pPr>
    </w:p>
    <w:p w14:paraId="5FB7CDFF" w14:textId="77777777" w:rsidR="00F03633" w:rsidRPr="0068165F" w:rsidRDefault="00F03633" w:rsidP="00C363C7">
      <w:pPr>
        <w:pStyle w:val="a5"/>
        <w:ind w:left="0"/>
        <w:jc w:val="both"/>
        <w:rPr>
          <w:rFonts w:ascii="Times New Roman" w:eastAsia="ＭＳ 明朝" w:hAnsi="Times New Roman"/>
          <w:spacing w:val="1"/>
          <w:sz w:val="22"/>
          <w:szCs w:val="22"/>
          <w:lang w:eastAsia="ja-JP"/>
        </w:rPr>
      </w:pPr>
    </w:p>
    <w:p w14:paraId="65D96A6A" w14:textId="0BE70B16" w:rsidR="00703F31"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spacing w:val="1"/>
          <w:lang w:eastAsia="ja-JP"/>
        </w:rPr>
        <w:t>5.</w:t>
      </w:r>
      <w:r w:rsidR="00633A07" w:rsidRPr="0068165F">
        <w:rPr>
          <w:rFonts w:ascii="Times New Roman" w:eastAsia="ＭＳ 明朝" w:hAnsi="Times New Roman"/>
          <w:spacing w:val="1"/>
          <w:lang w:eastAsia="ja-JP"/>
        </w:rPr>
        <w:t xml:space="preserve"> </w:t>
      </w:r>
      <w:r w:rsidRPr="0068165F">
        <w:rPr>
          <w:rFonts w:ascii="Times New Roman" w:eastAsia="ＭＳ 明朝" w:hAnsi="Times New Roman" w:hint="eastAsia"/>
          <w:spacing w:val="1"/>
          <w:szCs w:val="21"/>
          <w:lang w:eastAsia="ja-JP"/>
        </w:rPr>
        <w:t>あなたにこの研究へのご協力をお願いする理由</w:t>
      </w:r>
    </w:p>
    <w:tbl>
      <w:tblPr>
        <w:tblStyle w:val="af1"/>
        <w:tblW w:w="5000" w:type="pct"/>
        <w:tblLook w:val="04A0" w:firstRow="1" w:lastRow="0" w:firstColumn="1" w:lastColumn="0" w:noHBand="0" w:noVBand="1"/>
      </w:tblPr>
      <w:tblGrid>
        <w:gridCol w:w="9736"/>
      </w:tblGrid>
      <w:tr w:rsidR="00055115" w:rsidRPr="0068165F" w14:paraId="24A27FA8"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00D91FB8" w14:textId="1E38F0FD" w:rsidR="00055115" w:rsidRPr="0068165F" w:rsidRDefault="00055115" w:rsidP="009A7AC2">
            <w:pPr>
              <w:pStyle w:val="a5"/>
              <w:numPr>
                <w:ilvl w:val="0"/>
                <w:numId w:val="38"/>
              </w:numPr>
              <w:jc w:val="both"/>
              <w:rPr>
                <w:rFonts w:ascii="Times New Roman" w:eastAsia="ＭＳ 明朝" w:hAnsi="Times New Roman"/>
                <w:color w:val="FF0000"/>
                <w:spacing w:val="1"/>
                <w:sz w:val="22"/>
                <w:lang w:eastAsia="ja-JP"/>
              </w:rPr>
            </w:pPr>
            <w:r w:rsidRPr="0068165F">
              <w:rPr>
                <w:rFonts w:ascii="Times New Roman" w:eastAsia="ＭＳ 明朝" w:hAnsi="Times New Roman" w:hint="eastAsia"/>
                <w:color w:val="FF0000"/>
                <w:spacing w:val="1"/>
                <w:sz w:val="22"/>
                <w:szCs w:val="22"/>
                <w:lang w:eastAsia="ja-JP"/>
              </w:rPr>
              <w:t>研究計画書の</w:t>
            </w:r>
            <w:r w:rsidR="006A28C9" w:rsidRPr="0068165F">
              <w:rPr>
                <w:rFonts w:ascii="Times New Roman" w:eastAsia="ＭＳ 明朝" w:hAnsi="Times New Roman" w:hint="eastAsia"/>
                <w:color w:val="FF0000"/>
                <w:spacing w:val="1"/>
                <w:sz w:val="22"/>
                <w:szCs w:val="22"/>
                <w:lang w:eastAsia="ja-JP"/>
              </w:rPr>
              <w:t>「選択基準」</w:t>
            </w:r>
            <w:r w:rsidRPr="0068165F">
              <w:rPr>
                <w:rFonts w:ascii="Times New Roman" w:eastAsia="ＭＳ 明朝" w:hAnsi="Times New Roman" w:hint="eastAsia"/>
                <w:color w:val="FF0000"/>
                <w:spacing w:val="1"/>
                <w:sz w:val="22"/>
                <w:szCs w:val="22"/>
                <w:lang w:eastAsia="ja-JP"/>
              </w:rPr>
              <w:t>に記載した内容に基づいて説明すること。</w:t>
            </w:r>
          </w:p>
        </w:tc>
      </w:tr>
    </w:tbl>
    <w:p w14:paraId="6BEDB3DE" w14:textId="77777777" w:rsidR="00CC3F54" w:rsidRPr="0068165F" w:rsidRDefault="00CC3F54" w:rsidP="00CC3F54">
      <w:pPr>
        <w:ind w:firstLineChars="100" w:firstLine="220"/>
        <w:rPr>
          <w:rFonts w:ascii="Times New Roman" w:eastAsia="ＭＳ 明朝" w:hAnsi="Times New Roman"/>
          <w:color w:val="0070C0"/>
          <w:sz w:val="22"/>
        </w:rPr>
      </w:pPr>
      <w:r w:rsidRPr="0068165F">
        <w:rPr>
          <w:rFonts w:ascii="Times New Roman" w:eastAsia="ＭＳ 明朝" w:hAnsi="Times New Roman" w:hint="eastAsia"/>
          <w:color w:val="0070C0"/>
          <w:sz w:val="22"/>
        </w:rPr>
        <w:t>研究を適切かつ安全に行うため、この研究に参加していただく条件を以下のように設けています。</w:t>
      </w:r>
    </w:p>
    <w:p w14:paraId="191A38AC" w14:textId="77777777" w:rsidR="00CC3F54" w:rsidRPr="0068165F" w:rsidRDefault="00CC3F54" w:rsidP="00CC3F54">
      <w:pPr>
        <w:rPr>
          <w:rFonts w:ascii="Times New Roman" w:eastAsia="ＭＳ 明朝" w:hAnsi="Times New Roman"/>
          <w:color w:val="0070C0"/>
          <w:sz w:val="22"/>
        </w:rPr>
      </w:pPr>
      <w:r w:rsidRPr="0068165F">
        <w:rPr>
          <w:rFonts w:ascii="Times New Roman" w:eastAsia="ＭＳ 明朝" w:hAnsi="Times New Roman" w:hint="eastAsia"/>
          <w:color w:val="0070C0"/>
          <w:sz w:val="22"/>
        </w:rPr>
        <w:t>＜研究に参加していただける条件＞</w:t>
      </w:r>
    </w:p>
    <w:p w14:paraId="58DB5E18" w14:textId="04DDF6EF" w:rsidR="00CC3F54" w:rsidRPr="0068165F" w:rsidRDefault="00CC3F54" w:rsidP="00CC3F54">
      <w:pPr>
        <w:ind w:leftChars="100" w:left="430" w:hangingChars="100" w:hanging="220"/>
        <w:rPr>
          <w:rFonts w:ascii="Times New Roman" w:eastAsia="ＭＳ 明朝" w:hAnsi="Times New Roman" w:cs="メイリオ"/>
          <w:color w:val="0070C0"/>
          <w:sz w:val="22"/>
        </w:rPr>
      </w:pPr>
      <w:r w:rsidRPr="0068165F">
        <w:rPr>
          <w:rFonts w:ascii="Times New Roman" w:eastAsia="ＭＳ 明朝" w:hAnsi="Times New Roman" w:cs="メイリオ" w:hint="eastAsia"/>
          <w:color w:val="0070C0"/>
          <w:sz w:val="22"/>
        </w:rPr>
        <w:t>・○○の方</w:t>
      </w:r>
    </w:p>
    <w:p w14:paraId="72B5A54B" w14:textId="0362308B" w:rsidR="00CC3F54" w:rsidRPr="0068165F" w:rsidRDefault="00CC3F54" w:rsidP="00CC3F54">
      <w:pPr>
        <w:ind w:leftChars="100" w:left="430" w:hangingChars="100" w:hanging="220"/>
        <w:rPr>
          <w:rFonts w:ascii="Times New Roman" w:eastAsia="ＭＳ 明朝" w:hAnsi="Times New Roman" w:cs="メイリオ"/>
          <w:color w:val="0070C0"/>
          <w:sz w:val="22"/>
        </w:rPr>
      </w:pPr>
      <w:r w:rsidRPr="0068165F">
        <w:rPr>
          <w:rFonts w:ascii="Times New Roman" w:eastAsia="ＭＳ 明朝" w:hAnsi="Times New Roman" w:cs="メイリオ" w:hint="eastAsia"/>
          <w:color w:val="0070C0"/>
          <w:sz w:val="22"/>
        </w:rPr>
        <w:lastRenderedPageBreak/>
        <w:t>・（その他、選択基準を列記する）</w:t>
      </w:r>
    </w:p>
    <w:p w14:paraId="3D973CD7" w14:textId="77777777" w:rsidR="00CC3F54" w:rsidRPr="0068165F" w:rsidRDefault="00CC3F54" w:rsidP="00CC3F54">
      <w:pPr>
        <w:widowControl/>
        <w:ind w:leftChars="100" w:left="430" w:hangingChars="100" w:hanging="220"/>
        <w:rPr>
          <w:rFonts w:ascii="Times New Roman" w:eastAsia="ＭＳ 明朝" w:hAnsi="Times New Roman" w:cs="メイリオ"/>
          <w:color w:val="0070C0"/>
          <w:sz w:val="22"/>
        </w:rPr>
      </w:pPr>
      <w:r w:rsidRPr="0068165F">
        <w:rPr>
          <w:rFonts w:ascii="Times New Roman" w:eastAsia="ＭＳ 明朝" w:hAnsi="Times New Roman" w:cs="メイリオ" w:hint="eastAsia"/>
          <w:color w:val="0070C0"/>
          <w:sz w:val="22"/>
        </w:rPr>
        <w:t>・この研究について説明文書を用いて説明を行い、研究参加に同意された方</w:t>
      </w:r>
    </w:p>
    <w:p w14:paraId="6E05E369" w14:textId="77777777" w:rsidR="00CC3F54" w:rsidRPr="0068165F" w:rsidRDefault="00CC3F54" w:rsidP="00CC3F54">
      <w:pPr>
        <w:widowControl/>
        <w:rPr>
          <w:rFonts w:ascii="Times New Roman" w:eastAsia="ＭＳ 明朝" w:hAnsi="Times New Roman" w:cs="メイリオ"/>
          <w:color w:val="0070C0"/>
          <w:sz w:val="22"/>
        </w:rPr>
      </w:pPr>
    </w:p>
    <w:p w14:paraId="72F23524" w14:textId="77777777" w:rsidR="00CC3F54" w:rsidRPr="0068165F" w:rsidRDefault="00CC3F54" w:rsidP="00CC3F54">
      <w:pPr>
        <w:rPr>
          <w:rFonts w:ascii="Times New Roman" w:eastAsia="ＭＳ 明朝" w:hAnsi="Times New Roman"/>
          <w:color w:val="0070C0"/>
          <w:sz w:val="22"/>
        </w:rPr>
      </w:pPr>
      <w:r w:rsidRPr="0068165F">
        <w:rPr>
          <w:rFonts w:ascii="Times New Roman" w:eastAsia="ＭＳ 明朝" w:hAnsi="Times New Roman" w:hint="eastAsia"/>
          <w:color w:val="0070C0"/>
          <w:sz w:val="22"/>
        </w:rPr>
        <w:t>＜研究に参加していただけない条件＞</w:t>
      </w:r>
    </w:p>
    <w:p w14:paraId="50EDABF9" w14:textId="3EBA2632" w:rsidR="00CC3F54" w:rsidRPr="0068165F" w:rsidRDefault="00CC3F54" w:rsidP="00CC3F54">
      <w:pPr>
        <w:widowControl/>
        <w:ind w:leftChars="100" w:left="426" w:hangingChars="98" w:hanging="216"/>
        <w:rPr>
          <w:rFonts w:ascii="Times New Roman" w:eastAsia="ＭＳ 明朝" w:hAnsi="Times New Roman" w:cs="メイリオ"/>
          <w:color w:val="0070C0"/>
          <w:sz w:val="22"/>
        </w:rPr>
      </w:pPr>
      <w:r w:rsidRPr="0068165F">
        <w:rPr>
          <w:rFonts w:ascii="Times New Roman" w:eastAsia="ＭＳ 明朝" w:hAnsi="Times New Roman" w:cs="メイリオ" w:hint="eastAsia"/>
          <w:color w:val="0070C0"/>
          <w:sz w:val="22"/>
        </w:rPr>
        <w:t>・○○の方</w:t>
      </w:r>
    </w:p>
    <w:p w14:paraId="48EB6013" w14:textId="522473E8" w:rsidR="00CC3F54" w:rsidRPr="0068165F" w:rsidRDefault="00CC3F54" w:rsidP="00CC3F54">
      <w:pPr>
        <w:widowControl/>
        <w:ind w:firstLineChars="100" w:firstLine="220"/>
        <w:rPr>
          <w:rFonts w:ascii="Times New Roman" w:eastAsia="ＭＳ 明朝" w:hAnsi="Times New Roman" w:cs="メイリオ"/>
          <w:color w:val="0070C0"/>
          <w:sz w:val="22"/>
        </w:rPr>
      </w:pPr>
      <w:r w:rsidRPr="0068165F">
        <w:rPr>
          <w:rFonts w:ascii="Times New Roman" w:eastAsia="ＭＳ 明朝" w:hAnsi="Times New Roman" w:cs="メイリオ" w:hint="eastAsia"/>
          <w:color w:val="0070C0"/>
          <w:sz w:val="22"/>
        </w:rPr>
        <w:t>・（その他、除外基準を列記する）</w:t>
      </w:r>
    </w:p>
    <w:p w14:paraId="216879EC" w14:textId="77777777" w:rsidR="00CC3F54" w:rsidRPr="0068165F" w:rsidRDefault="00CC3F54" w:rsidP="00CC3F54">
      <w:pPr>
        <w:widowControl/>
        <w:ind w:firstLineChars="100" w:firstLine="220"/>
        <w:rPr>
          <w:rFonts w:ascii="Times New Roman" w:eastAsia="ＭＳ 明朝" w:hAnsi="Times New Roman" w:cs="メイリオ"/>
          <w:color w:val="0070C0"/>
          <w:sz w:val="22"/>
        </w:rPr>
      </w:pPr>
      <w:r w:rsidRPr="0068165F">
        <w:rPr>
          <w:rFonts w:ascii="Times New Roman" w:eastAsia="ＭＳ 明朝" w:hAnsi="Times New Roman" w:cs="メイリオ" w:hint="eastAsia"/>
          <w:color w:val="0070C0"/>
          <w:sz w:val="22"/>
        </w:rPr>
        <w:t>・その他、研究責任者または研究分担者がこの研究への参加を不適当と判断した方</w:t>
      </w:r>
    </w:p>
    <w:p w14:paraId="1BB7978D" w14:textId="33CB36FC" w:rsidR="00633A07" w:rsidRPr="0068165F" w:rsidRDefault="00633A07" w:rsidP="00C363C7">
      <w:pPr>
        <w:pStyle w:val="a5"/>
        <w:ind w:left="0"/>
        <w:jc w:val="both"/>
        <w:rPr>
          <w:rFonts w:ascii="Times New Roman" w:eastAsia="ＭＳ 明朝" w:hAnsi="Times New Roman"/>
          <w:sz w:val="22"/>
          <w:szCs w:val="22"/>
          <w:lang w:eastAsia="ja-JP"/>
        </w:rPr>
      </w:pPr>
    </w:p>
    <w:p w14:paraId="160921C3" w14:textId="77777777" w:rsidR="00F03633" w:rsidRPr="0068165F" w:rsidRDefault="00F03633" w:rsidP="00C363C7">
      <w:pPr>
        <w:pStyle w:val="a5"/>
        <w:ind w:left="0"/>
        <w:jc w:val="both"/>
        <w:rPr>
          <w:rFonts w:ascii="Times New Roman" w:eastAsia="ＭＳ 明朝" w:hAnsi="Times New Roman"/>
          <w:sz w:val="22"/>
          <w:szCs w:val="22"/>
          <w:lang w:eastAsia="ja-JP"/>
        </w:rPr>
      </w:pPr>
    </w:p>
    <w:p w14:paraId="3DF0656E" w14:textId="3B76BFBC" w:rsidR="00703F31"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lang w:eastAsia="ja-JP"/>
        </w:rPr>
        <w:t>6.</w:t>
      </w:r>
      <w:r w:rsidR="00633A07" w:rsidRPr="0068165F">
        <w:rPr>
          <w:rFonts w:ascii="Times New Roman" w:eastAsia="ＭＳ 明朝" w:hAnsi="Times New Roman"/>
          <w:lang w:eastAsia="ja-JP"/>
        </w:rPr>
        <w:t xml:space="preserve"> </w:t>
      </w:r>
      <w:bookmarkStart w:id="102" w:name="_Hlk73455475"/>
      <w:r w:rsidRPr="0068165F">
        <w:rPr>
          <w:rFonts w:ascii="Times New Roman" w:eastAsia="ＭＳ 明朝" w:hAnsi="Times New Roman" w:hint="eastAsia"/>
          <w:lang w:eastAsia="ja-JP"/>
        </w:rPr>
        <w:t>この研究に</w:t>
      </w:r>
      <w:r w:rsidR="002E3516" w:rsidRPr="0068165F">
        <w:rPr>
          <w:rFonts w:ascii="Times New Roman" w:eastAsia="ＭＳ 明朝" w:hAnsi="Times New Roman" w:hint="eastAsia"/>
          <w:lang w:eastAsia="ja-JP"/>
        </w:rPr>
        <w:t>参加</w:t>
      </w:r>
      <w:r w:rsidRPr="0068165F">
        <w:rPr>
          <w:rFonts w:ascii="Times New Roman" w:eastAsia="ＭＳ 明朝" w:hAnsi="Times New Roman" w:hint="eastAsia"/>
          <w:lang w:eastAsia="ja-JP"/>
        </w:rPr>
        <w:t>することで、あなた</w:t>
      </w:r>
      <w:r w:rsidR="002E3516" w:rsidRPr="0068165F">
        <w:rPr>
          <w:rFonts w:ascii="Times New Roman" w:eastAsia="ＭＳ 明朝" w:hAnsi="Times New Roman" w:hint="eastAsia"/>
          <w:lang w:eastAsia="ja-JP"/>
        </w:rPr>
        <w:t>に生じる負担</w:t>
      </w:r>
      <w:r w:rsidR="000427D4" w:rsidRPr="0068165F">
        <w:rPr>
          <w:rFonts w:ascii="Times New Roman" w:eastAsia="ＭＳ 明朝" w:hAnsi="Times New Roman" w:hint="eastAsia"/>
          <w:lang w:eastAsia="ja-JP"/>
        </w:rPr>
        <w:t>なら</w:t>
      </w:r>
      <w:r w:rsidR="002E3516" w:rsidRPr="0068165F">
        <w:rPr>
          <w:rFonts w:ascii="Times New Roman" w:eastAsia="ＭＳ 明朝" w:hAnsi="Times New Roman" w:hint="eastAsia"/>
          <w:lang w:eastAsia="ja-JP"/>
        </w:rPr>
        <w:t>びに予測されるリスク</w:t>
      </w:r>
      <w:r w:rsidR="000427D4" w:rsidRPr="0068165F">
        <w:rPr>
          <w:rFonts w:ascii="Times New Roman" w:eastAsia="ＭＳ 明朝" w:hAnsi="Times New Roman" w:hint="eastAsia"/>
          <w:lang w:eastAsia="ja-JP"/>
        </w:rPr>
        <w:t>およ</w:t>
      </w:r>
      <w:r w:rsidR="002E3516" w:rsidRPr="0068165F">
        <w:rPr>
          <w:rFonts w:ascii="Times New Roman" w:eastAsia="ＭＳ 明朝" w:hAnsi="Times New Roman" w:hint="eastAsia"/>
          <w:lang w:eastAsia="ja-JP"/>
        </w:rPr>
        <w:t>び</w:t>
      </w:r>
      <w:r w:rsidRPr="0068165F">
        <w:rPr>
          <w:rFonts w:ascii="Times New Roman" w:eastAsia="ＭＳ 明朝" w:hAnsi="Times New Roman" w:hint="eastAsia"/>
          <w:lang w:eastAsia="ja-JP"/>
        </w:rPr>
        <w:t>利益</w:t>
      </w:r>
      <w:bookmarkEnd w:id="102"/>
    </w:p>
    <w:tbl>
      <w:tblPr>
        <w:tblStyle w:val="af1"/>
        <w:tblW w:w="5000" w:type="pct"/>
        <w:tblLook w:val="04A0" w:firstRow="1" w:lastRow="0" w:firstColumn="1" w:lastColumn="0" w:noHBand="0" w:noVBand="1"/>
      </w:tblPr>
      <w:tblGrid>
        <w:gridCol w:w="9736"/>
      </w:tblGrid>
      <w:tr w:rsidR="006A28C9" w:rsidRPr="0068165F" w14:paraId="0B35C17E" w14:textId="77777777" w:rsidTr="009A7AC2">
        <w:tc>
          <w:tcPr>
            <w:tcW w:w="5000" w:type="pct"/>
            <w:tcBorders>
              <w:top w:val="single" w:sz="4" w:space="0" w:color="FF0000"/>
              <w:left w:val="single" w:sz="4" w:space="0" w:color="FF0000"/>
              <w:bottom w:val="single" w:sz="4" w:space="0" w:color="FF0000"/>
              <w:right w:val="single" w:sz="4" w:space="0" w:color="FF0000"/>
            </w:tcBorders>
          </w:tcPr>
          <w:p w14:paraId="52405656" w14:textId="77777777" w:rsidR="006A28C9" w:rsidRPr="0068165F" w:rsidRDefault="006A28C9">
            <w:pPr>
              <w:pStyle w:val="a5"/>
              <w:numPr>
                <w:ilvl w:val="0"/>
                <w:numId w:val="38"/>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研究計画書の「研究対象者に生じる負担並びに予測されるリスク及び利益、これらの総合的評価並びに当該負担及びリスクを最小化する対策」に記載した内容に基づいて説明すること。</w:t>
            </w:r>
          </w:p>
          <w:p w14:paraId="4AB2DBD5" w14:textId="77777777" w:rsidR="006A28C9" w:rsidRPr="0068165F" w:rsidRDefault="006A28C9" w:rsidP="009A7AC2">
            <w:pPr>
              <w:pStyle w:val="a5"/>
              <w:numPr>
                <w:ilvl w:val="0"/>
                <w:numId w:val="38"/>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この研究によって得られることが期待される社会的利益と個人に対する利益を記載すること。なお、個人に対する利益がない場合は、ない旨を記載すること</w:t>
            </w:r>
          </w:p>
          <w:p w14:paraId="32052A55" w14:textId="274D96A7" w:rsidR="006A28C9" w:rsidRPr="0068165F" w:rsidRDefault="006A28C9">
            <w:pPr>
              <w:pStyle w:val="a5"/>
              <w:numPr>
                <w:ilvl w:val="0"/>
                <w:numId w:val="38"/>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研究用採血に関しては、研究に参加することにより針刺しの回数が増えるのか、針刺しの回数は増えず採血量が増えるのかがわかるように記載すること。</w:t>
            </w:r>
          </w:p>
        </w:tc>
      </w:tr>
    </w:tbl>
    <w:p w14:paraId="58AEDC0E" w14:textId="288346D4" w:rsidR="006A28C9" w:rsidRPr="0068165F" w:rsidRDefault="006A28C9"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介入研究の</w:t>
      </w:r>
      <w:r w:rsidRPr="0068165F">
        <w:rPr>
          <w:rFonts w:ascii="Times New Roman" w:eastAsia="ＭＳ 明朝" w:hAnsi="Times New Roman" w:cs="メイリオ" w:hint="eastAsia"/>
          <w:color w:val="FF0000"/>
          <w:sz w:val="22"/>
          <w:szCs w:val="22"/>
          <w:lang w:eastAsia="ja-JP"/>
        </w:rPr>
        <w:t>場合）</w:t>
      </w:r>
    </w:p>
    <w:p w14:paraId="473CF7CD" w14:textId="25ABF542" w:rsidR="006A28C9"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w:t>
      </w:r>
      <w:r w:rsidR="006A28C9" w:rsidRPr="0068165F">
        <w:rPr>
          <w:rFonts w:ascii="Times New Roman" w:eastAsia="ＭＳ 明朝" w:hAnsi="Times New Roman" w:hint="eastAsia"/>
          <w:color w:val="0070C0"/>
          <w:sz w:val="22"/>
          <w:szCs w:val="22"/>
          <w:lang w:eastAsia="ja-JP"/>
        </w:rPr>
        <w:t>研究へ参加することにより、新しい治療法の確立に貢献することができます。</w:t>
      </w:r>
    </w:p>
    <w:p w14:paraId="08FB50D6" w14:textId="18FAC7D0" w:rsidR="006A28C9" w:rsidRPr="0068165F" w:rsidRDefault="006A28C9"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ただし、研究で行う治療法は有効性</w:t>
      </w:r>
      <w:r w:rsidR="00940F65" w:rsidRPr="0068165F">
        <w:rPr>
          <w:rFonts w:ascii="Times New Roman" w:eastAsia="ＭＳ 明朝" w:hAnsi="Times New Roman" w:hint="eastAsia"/>
          <w:color w:val="0070C0"/>
          <w:sz w:val="22"/>
          <w:szCs w:val="22"/>
          <w:lang w:eastAsia="ja-JP"/>
        </w:rPr>
        <w:t>や安全性</w:t>
      </w:r>
      <w:r w:rsidRPr="0068165F">
        <w:rPr>
          <w:rFonts w:ascii="Times New Roman" w:eastAsia="ＭＳ 明朝" w:hAnsi="Times New Roman" w:hint="eastAsia"/>
          <w:color w:val="0070C0"/>
          <w:sz w:val="22"/>
          <w:szCs w:val="22"/>
          <w:lang w:eastAsia="ja-JP"/>
        </w:rPr>
        <w:t>の評価が定まっていません。そのため、予想より効き目が高くない可能性や、副作用が強く出る可能性、この文書に記載のない副作用が出る可能性もあります。</w:t>
      </w:r>
    </w:p>
    <w:p w14:paraId="2C58E1A8" w14:textId="57D3EC59" w:rsidR="006A28C9" w:rsidRPr="0068165F" w:rsidRDefault="006A28C9"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副作用には血液検査や診察でわかるものと、自覚症状として表れるものがあります。自覚症状はあなたご自身にしかわかりません。小さな体調の変化でも我慢せずに</w:t>
      </w:r>
      <w:r w:rsidR="00872BD2" w:rsidRPr="0068165F">
        <w:rPr>
          <w:rFonts w:ascii="Times New Roman" w:eastAsia="ＭＳ 明朝" w:hAnsi="Times New Roman" w:hint="eastAsia"/>
          <w:color w:val="0070C0"/>
          <w:sz w:val="22"/>
          <w:szCs w:val="22"/>
          <w:lang w:eastAsia="ja-JP"/>
        </w:rPr>
        <w:t>研究</w:t>
      </w:r>
      <w:r w:rsidRPr="0068165F">
        <w:rPr>
          <w:rFonts w:ascii="Times New Roman" w:eastAsia="ＭＳ 明朝" w:hAnsi="Times New Roman" w:hint="eastAsia"/>
          <w:color w:val="0070C0"/>
          <w:sz w:val="22"/>
          <w:szCs w:val="22"/>
          <w:lang w:eastAsia="ja-JP"/>
        </w:rPr>
        <w:t>担当医</w:t>
      </w:r>
      <w:r w:rsidR="00872BD2" w:rsidRPr="0068165F">
        <w:rPr>
          <w:rFonts w:ascii="Times New Roman" w:eastAsia="ＭＳ 明朝" w:hAnsi="Times New Roman" w:hint="eastAsia"/>
          <w:color w:val="0070C0"/>
          <w:sz w:val="22"/>
          <w:szCs w:val="22"/>
          <w:lang w:eastAsia="ja-JP"/>
        </w:rPr>
        <w:t>師</w:t>
      </w:r>
      <w:r w:rsidRPr="0068165F">
        <w:rPr>
          <w:rFonts w:ascii="Times New Roman" w:eastAsia="ＭＳ 明朝" w:hAnsi="Times New Roman" w:hint="eastAsia"/>
          <w:color w:val="0070C0"/>
          <w:sz w:val="22"/>
          <w:szCs w:val="22"/>
          <w:lang w:eastAsia="ja-JP"/>
        </w:rPr>
        <w:t>にご相談ください。</w:t>
      </w:r>
      <w:r w:rsidR="00872BD2" w:rsidRPr="0068165F">
        <w:rPr>
          <w:rFonts w:ascii="Times New Roman" w:eastAsia="ＭＳ 明朝" w:hAnsi="Times New Roman" w:hint="eastAsia"/>
          <w:color w:val="0070C0"/>
          <w:sz w:val="22"/>
          <w:szCs w:val="22"/>
          <w:lang w:eastAsia="ja-JP"/>
        </w:rPr>
        <w:t>研究</w:t>
      </w:r>
      <w:r w:rsidRPr="0068165F">
        <w:rPr>
          <w:rFonts w:ascii="Times New Roman" w:eastAsia="ＭＳ 明朝" w:hAnsi="Times New Roman" w:hint="eastAsia"/>
          <w:color w:val="0070C0"/>
          <w:sz w:val="22"/>
          <w:szCs w:val="22"/>
          <w:lang w:eastAsia="ja-JP"/>
        </w:rPr>
        <w:t>担当医</w:t>
      </w:r>
      <w:r w:rsidR="00872BD2" w:rsidRPr="0068165F">
        <w:rPr>
          <w:rFonts w:ascii="Times New Roman" w:eastAsia="ＭＳ 明朝" w:hAnsi="Times New Roman" w:hint="eastAsia"/>
          <w:color w:val="0070C0"/>
          <w:sz w:val="22"/>
          <w:szCs w:val="22"/>
          <w:lang w:eastAsia="ja-JP"/>
        </w:rPr>
        <w:t>師</w:t>
      </w:r>
      <w:r w:rsidRPr="0068165F">
        <w:rPr>
          <w:rFonts w:ascii="Times New Roman" w:eastAsia="ＭＳ 明朝" w:hAnsi="Times New Roman" w:hint="eastAsia"/>
          <w:color w:val="0070C0"/>
          <w:sz w:val="22"/>
          <w:szCs w:val="22"/>
          <w:lang w:eastAsia="ja-JP"/>
        </w:rPr>
        <w:t>が治療</w:t>
      </w:r>
      <w:r w:rsidR="00940F65" w:rsidRPr="0068165F">
        <w:rPr>
          <w:rFonts w:ascii="Times New Roman" w:eastAsia="ＭＳ 明朝" w:hAnsi="Times New Roman" w:hint="eastAsia"/>
          <w:color w:val="0070C0"/>
          <w:sz w:val="22"/>
          <w:szCs w:val="22"/>
          <w:lang w:eastAsia="ja-JP"/>
        </w:rPr>
        <w:t>などの</w:t>
      </w:r>
      <w:r w:rsidRPr="0068165F">
        <w:rPr>
          <w:rFonts w:ascii="Times New Roman" w:eastAsia="ＭＳ 明朝" w:hAnsi="Times New Roman" w:hint="eastAsia"/>
          <w:color w:val="0070C0"/>
          <w:sz w:val="22"/>
          <w:szCs w:val="22"/>
          <w:lang w:eastAsia="ja-JP"/>
        </w:rPr>
        <w:t>適切な処置をします。</w:t>
      </w:r>
    </w:p>
    <w:p w14:paraId="68D5C18C" w14:textId="77777777" w:rsidR="006A28C9" w:rsidRPr="0068165F" w:rsidRDefault="006A28C9" w:rsidP="009A7AC2">
      <w:pPr>
        <w:pStyle w:val="a5"/>
        <w:ind w:left="0"/>
        <w:jc w:val="both"/>
        <w:rPr>
          <w:rFonts w:ascii="Times New Roman" w:eastAsia="ＭＳ 明朝" w:hAnsi="Times New Roman"/>
          <w:sz w:val="22"/>
          <w:szCs w:val="22"/>
          <w:lang w:eastAsia="ja-JP"/>
        </w:rPr>
      </w:pPr>
    </w:p>
    <w:p w14:paraId="3874D102" w14:textId="2B29977F" w:rsidR="00940F65" w:rsidRPr="0068165F" w:rsidRDefault="00940F65">
      <w:pPr>
        <w:pStyle w:val="a5"/>
        <w:ind w:left="0"/>
        <w:jc w:val="both"/>
        <w:rPr>
          <w:rFonts w:ascii="Times New Roman" w:eastAsia="ＭＳ 明朝" w:hAnsi="Times New Roman"/>
          <w:color w:val="FF0000"/>
          <w:sz w:val="22"/>
          <w:szCs w:val="22"/>
          <w:lang w:eastAsia="ja-JP"/>
        </w:rPr>
      </w:pPr>
      <w:bookmarkStart w:id="103" w:name="_Hlk97712835"/>
      <w:r w:rsidRPr="0068165F">
        <w:rPr>
          <w:rFonts w:ascii="Times New Roman" w:eastAsia="ＭＳ 明朝" w:hAnsi="Times New Roman" w:hint="eastAsia"/>
          <w:color w:val="FF0000"/>
          <w:sz w:val="22"/>
          <w:szCs w:val="22"/>
          <w:lang w:eastAsia="ja-JP"/>
        </w:rPr>
        <w:t>観察研究の</w:t>
      </w:r>
      <w:r w:rsidRPr="0068165F">
        <w:rPr>
          <w:rFonts w:ascii="Times New Roman" w:eastAsia="ＭＳ 明朝" w:hAnsi="Times New Roman" w:cs="メイリオ" w:hint="eastAsia"/>
          <w:color w:val="FF0000"/>
          <w:sz w:val="22"/>
          <w:szCs w:val="22"/>
          <w:lang w:eastAsia="ja-JP"/>
        </w:rPr>
        <w:t>場合）</w:t>
      </w:r>
    </w:p>
    <w:bookmarkEnd w:id="103"/>
    <w:p w14:paraId="1B21275B" w14:textId="2C4DCBFC" w:rsidR="006A28C9"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w:t>
      </w:r>
      <w:r w:rsidR="006A28C9" w:rsidRPr="0068165F">
        <w:rPr>
          <w:rFonts w:ascii="Times New Roman" w:eastAsia="ＭＳ 明朝" w:hAnsi="Times New Roman" w:hint="eastAsia"/>
          <w:color w:val="0070C0"/>
          <w:sz w:val="22"/>
          <w:szCs w:val="22"/>
          <w:lang w:eastAsia="ja-JP"/>
        </w:rPr>
        <w:t>に参加することで、あなたに直接的な利益はありませんが、</w:t>
      </w:r>
      <w:r w:rsidRPr="0068165F">
        <w:rPr>
          <w:rFonts w:ascii="Times New Roman" w:eastAsia="ＭＳ 明朝" w:hAnsi="Times New Roman" w:hint="eastAsia"/>
          <w:color w:val="0070C0"/>
          <w:sz w:val="22"/>
          <w:szCs w:val="22"/>
          <w:lang w:eastAsia="ja-JP"/>
        </w:rPr>
        <w:t>この研究</w:t>
      </w:r>
      <w:r w:rsidR="006A28C9" w:rsidRPr="0068165F">
        <w:rPr>
          <w:rFonts w:ascii="Times New Roman" w:eastAsia="ＭＳ 明朝" w:hAnsi="Times New Roman" w:hint="eastAsia"/>
          <w:color w:val="0070C0"/>
          <w:sz w:val="22"/>
          <w:szCs w:val="22"/>
          <w:lang w:eastAsia="ja-JP"/>
        </w:rPr>
        <w:t>の成果が新たな治療法の開発につながり、将来</w:t>
      </w:r>
      <w:r w:rsidR="00940F65" w:rsidRPr="0068165F">
        <w:rPr>
          <w:rFonts w:ascii="Times New Roman" w:eastAsia="ＭＳ 明朝" w:hAnsi="Times New Roman" w:hint="eastAsia"/>
          <w:color w:val="0070C0"/>
          <w:sz w:val="22"/>
          <w:szCs w:val="22"/>
          <w:lang w:eastAsia="ja-JP"/>
        </w:rPr>
        <w:t>あなたと同じ病気</w:t>
      </w:r>
      <w:r w:rsidR="006A28C9" w:rsidRPr="0068165F">
        <w:rPr>
          <w:rFonts w:ascii="Times New Roman" w:eastAsia="ＭＳ 明朝" w:hAnsi="Times New Roman" w:hint="eastAsia"/>
          <w:color w:val="0070C0"/>
          <w:sz w:val="22"/>
          <w:szCs w:val="22"/>
          <w:lang w:eastAsia="ja-JP"/>
        </w:rPr>
        <w:t>の患者</w:t>
      </w:r>
      <w:r w:rsidR="00A76CBB">
        <w:rPr>
          <w:rFonts w:ascii="Times New Roman" w:eastAsia="ＭＳ 明朝" w:hAnsi="Times New Roman" w:hint="eastAsia"/>
          <w:color w:val="0070C0"/>
          <w:sz w:val="22"/>
          <w:szCs w:val="22"/>
          <w:lang w:eastAsia="ja-JP"/>
        </w:rPr>
        <w:t>さん</w:t>
      </w:r>
      <w:r w:rsidR="006A28C9" w:rsidRPr="0068165F">
        <w:rPr>
          <w:rFonts w:ascii="Times New Roman" w:eastAsia="ＭＳ 明朝" w:hAnsi="Times New Roman" w:hint="eastAsia"/>
          <w:color w:val="0070C0"/>
          <w:sz w:val="22"/>
          <w:szCs w:val="22"/>
          <w:lang w:eastAsia="ja-JP"/>
        </w:rPr>
        <w:t>が恩恵を受ける可能性があります。</w:t>
      </w:r>
    </w:p>
    <w:p w14:paraId="61EF90D1" w14:textId="2B945A10" w:rsidR="006A28C9"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w:t>
      </w:r>
      <w:r w:rsidR="006A28C9" w:rsidRPr="0068165F">
        <w:rPr>
          <w:rFonts w:ascii="Times New Roman" w:eastAsia="ＭＳ 明朝" w:hAnsi="Times New Roman" w:hint="eastAsia"/>
          <w:color w:val="0070C0"/>
          <w:sz w:val="22"/>
          <w:szCs w:val="22"/>
          <w:lang w:eastAsia="ja-JP"/>
        </w:rPr>
        <w:t>に参加することによる不利益としては、日常診療に比べ採血量が増えることが挙げられます。他の採血のタイミングと合わせますので、採血の回数は増えませんが、</w:t>
      </w:r>
      <w:r w:rsidR="006A28C9" w:rsidRPr="0068165F">
        <w:rPr>
          <w:rFonts w:ascii="Times New Roman" w:eastAsia="ＭＳ 明朝" w:hAnsi="Times New Roman"/>
          <w:color w:val="0070C0"/>
          <w:sz w:val="22"/>
          <w:szCs w:val="22"/>
          <w:lang w:eastAsia="ja-JP"/>
        </w:rPr>
        <w:t>1</w:t>
      </w:r>
      <w:r w:rsidR="006A28C9" w:rsidRPr="0068165F">
        <w:rPr>
          <w:rFonts w:ascii="Times New Roman" w:eastAsia="ＭＳ 明朝" w:hAnsi="Times New Roman" w:hint="eastAsia"/>
          <w:color w:val="0070C0"/>
          <w:sz w:val="22"/>
          <w:szCs w:val="22"/>
          <w:lang w:eastAsia="ja-JP"/>
        </w:rPr>
        <w:t>回あたり○</w:t>
      </w:r>
      <w:r w:rsidR="008B40C2" w:rsidRPr="0068165F">
        <w:rPr>
          <w:rFonts w:ascii="Times New Roman" w:eastAsia="ＭＳ 明朝" w:hAnsi="Times New Roman" w:hint="eastAsia"/>
          <w:color w:val="0070C0"/>
          <w:sz w:val="22"/>
          <w:szCs w:val="22"/>
          <w:lang w:eastAsia="ja-JP"/>
        </w:rPr>
        <w:t xml:space="preserve"> </w:t>
      </w:r>
      <w:r w:rsidR="006A28C9" w:rsidRPr="0068165F">
        <w:rPr>
          <w:rFonts w:ascii="Times New Roman" w:eastAsia="ＭＳ 明朝" w:hAnsi="Times New Roman"/>
          <w:color w:val="0070C0"/>
          <w:sz w:val="22"/>
          <w:szCs w:val="22"/>
          <w:lang w:eastAsia="ja-JP"/>
        </w:rPr>
        <w:t>mL</w:t>
      </w:r>
      <w:r w:rsidR="006A28C9" w:rsidRPr="0068165F">
        <w:rPr>
          <w:rFonts w:ascii="Times New Roman" w:eastAsia="ＭＳ 明朝" w:hAnsi="Times New Roman" w:hint="eastAsia"/>
          <w:color w:val="0070C0"/>
          <w:sz w:val="22"/>
          <w:szCs w:val="22"/>
          <w:lang w:eastAsia="ja-JP"/>
        </w:rPr>
        <w:t>を計○回、</w:t>
      </w:r>
      <w:r w:rsidRPr="0068165F">
        <w:rPr>
          <w:rFonts w:ascii="Times New Roman" w:eastAsia="ＭＳ 明朝" w:hAnsi="Times New Roman" w:hint="eastAsia"/>
          <w:color w:val="0070C0"/>
          <w:sz w:val="22"/>
          <w:szCs w:val="22"/>
          <w:lang w:eastAsia="ja-JP"/>
        </w:rPr>
        <w:t>この研究</w:t>
      </w:r>
      <w:r w:rsidR="006A28C9" w:rsidRPr="0068165F">
        <w:rPr>
          <w:rFonts w:ascii="Times New Roman" w:eastAsia="ＭＳ 明朝" w:hAnsi="Times New Roman" w:hint="eastAsia"/>
          <w:color w:val="0070C0"/>
          <w:sz w:val="22"/>
          <w:szCs w:val="22"/>
          <w:lang w:eastAsia="ja-JP"/>
        </w:rPr>
        <w:t>のために追加で提供して</w:t>
      </w:r>
      <w:r w:rsidR="00463A82">
        <w:rPr>
          <w:rFonts w:ascii="Times New Roman" w:eastAsia="ＭＳ 明朝" w:hAnsi="Times New Roman" w:hint="eastAsia"/>
          <w:color w:val="0070C0"/>
          <w:sz w:val="22"/>
          <w:szCs w:val="22"/>
          <w:lang w:eastAsia="ja-JP"/>
        </w:rPr>
        <w:t>いただ</w:t>
      </w:r>
      <w:r w:rsidR="006A28C9" w:rsidRPr="0068165F">
        <w:rPr>
          <w:rFonts w:ascii="Times New Roman" w:eastAsia="ＭＳ 明朝" w:hAnsi="Times New Roman" w:hint="eastAsia"/>
          <w:color w:val="0070C0"/>
          <w:sz w:val="22"/>
          <w:szCs w:val="22"/>
          <w:lang w:eastAsia="ja-JP"/>
        </w:rPr>
        <w:t>きます。</w:t>
      </w:r>
    </w:p>
    <w:p w14:paraId="3E939C0F" w14:textId="150676AC" w:rsidR="006A28C9" w:rsidRPr="0068165F" w:rsidRDefault="006A28C9"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この採血により、貧血などの健康被害を生じるような危険性は極めて低いと考えられますが、体調がすぐれない場合などは</w:t>
      </w:r>
      <w:r w:rsidR="00872BD2" w:rsidRPr="0068165F">
        <w:rPr>
          <w:rFonts w:ascii="Times New Roman" w:eastAsia="ＭＳ 明朝" w:hAnsi="Times New Roman" w:hint="eastAsia"/>
          <w:color w:val="0070C0"/>
          <w:sz w:val="22"/>
          <w:szCs w:val="22"/>
          <w:lang w:eastAsia="ja-JP"/>
        </w:rPr>
        <w:t>研究</w:t>
      </w:r>
      <w:r w:rsidRPr="0068165F">
        <w:rPr>
          <w:rFonts w:ascii="Times New Roman" w:eastAsia="ＭＳ 明朝" w:hAnsi="Times New Roman" w:hint="eastAsia"/>
          <w:color w:val="0070C0"/>
          <w:sz w:val="22"/>
          <w:szCs w:val="22"/>
          <w:lang w:eastAsia="ja-JP"/>
        </w:rPr>
        <w:t>担当医</w:t>
      </w:r>
      <w:r w:rsidR="00872BD2" w:rsidRPr="0068165F">
        <w:rPr>
          <w:rFonts w:ascii="Times New Roman" w:eastAsia="ＭＳ 明朝" w:hAnsi="Times New Roman" w:hint="eastAsia"/>
          <w:color w:val="0070C0"/>
          <w:sz w:val="22"/>
          <w:szCs w:val="22"/>
          <w:lang w:eastAsia="ja-JP"/>
        </w:rPr>
        <w:t>師</w:t>
      </w:r>
      <w:r w:rsidRPr="0068165F">
        <w:rPr>
          <w:rFonts w:ascii="Times New Roman" w:eastAsia="ＭＳ 明朝" w:hAnsi="Times New Roman" w:hint="eastAsia"/>
          <w:color w:val="0070C0"/>
          <w:sz w:val="22"/>
          <w:szCs w:val="22"/>
          <w:lang w:eastAsia="ja-JP"/>
        </w:rPr>
        <w:t>に遠慮なくお伝えください。</w:t>
      </w:r>
    </w:p>
    <w:p w14:paraId="4D769B36" w14:textId="0887E1DF" w:rsidR="00633A07" w:rsidRPr="0068165F" w:rsidRDefault="00633A07" w:rsidP="00C363C7">
      <w:pPr>
        <w:pStyle w:val="a5"/>
        <w:ind w:left="0"/>
        <w:jc w:val="both"/>
        <w:rPr>
          <w:rFonts w:ascii="Times New Roman" w:eastAsia="ＭＳ 明朝" w:hAnsi="Times New Roman"/>
          <w:sz w:val="22"/>
          <w:szCs w:val="22"/>
          <w:lang w:eastAsia="ja-JP"/>
        </w:rPr>
      </w:pPr>
    </w:p>
    <w:p w14:paraId="5FF0CBE7" w14:textId="77777777" w:rsidR="00F03633" w:rsidRPr="0068165F" w:rsidRDefault="00F03633" w:rsidP="00C363C7">
      <w:pPr>
        <w:pStyle w:val="a5"/>
        <w:ind w:left="0"/>
        <w:jc w:val="both"/>
        <w:rPr>
          <w:rFonts w:ascii="Times New Roman" w:eastAsia="ＭＳ 明朝" w:hAnsi="Times New Roman"/>
          <w:sz w:val="22"/>
          <w:szCs w:val="22"/>
          <w:lang w:eastAsia="ja-JP"/>
        </w:rPr>
      </w:pPr>
    </w:p>
    <w:p w14:paraId="6E80EDF8" w14:textId="46C8AE61" w:rsidR="002C4BFD" w:rsidRPr="0068165F" w:rsidRDefault="00314044" w:rsidP="009A7AC2">
      <w:pPr>
        <w:pStyle w:val="a5"/>
        <w:ind w:left="0"/>
        <w:jc w:val="both"/>
        <w:rPr>
          <w:rFonts w:ascii="Times New Roman" w:eastAsia="ＭＳ 明朝" w:hAnsi="Times New Roman"/>
          <w:color w:val="4F81BD" w:themeColor="accent1"/>
          <w:sz w:val="20"/>
          <w:szCs w:val="20"/>
          <w:lang w:eastAsia="ja-JP"/>
        </w:rPr>
      </w:pPr>
      <w:r w:rsidRPr="0068165F">
        <w:rPr>
          <w:rFonts w:ascii="Times New Roman" w:eastAsia="ＭＳ 明朝" w:hAnsi="Times New Roman"/>
          <w:lang w:eastAsia="ja-JP"/>
        </w:rPr>
        <w:t>7.</w:t>
      </w:r>
      <w:r w:rsidR="00633A07" w:rsidRPr="0068165F">
        <w:rPr>
          <w:rFonts w:ascii="Times New Roman" w:eastAsia="ＭＳ 明朝" w:hAnsi="Times New Roman"/>
          <w:lang w:eastAsia="ja-JP"/>
        </w:rPr>
        <w:t xml:space="preserve"> </w:t>
      </w:r>
      <w:bookmarkStart w:id="104" w:name="_Hlk73455489"/>
      <w:r w:rsidRPr="0068165F">
        <w:rPr>
          <w:rFonts w:ascii="Times New Roman" w:eastAsia="ＭＳ 明朝" w:hAnsi="Times New Roman" w:hint="eastAsia"/>
          <w:lang w:eastAsia="ja-JP"/>
        </w:rPr>
        <w:t>この研究に参加しない場合の治療方法について</w:t>
      </w:r>
      <w:bookmarkEnd w:id="104"/>
    </w:p>
    <w:tbl>
      <w:tblPr>
        <w:tblStyle w:val="af1"/>
        <w:tblW w:w="5000" w:type="pct"/>
        <w:tblLook w:val="04A0" w:firstRow="1" w:lastRow="0" w:firstColumn="1" w:lastColumn="0" w:noHBand="0" w:noVBand="1"/>
      </w:tblPr>
      <w:tblGrid>
        <w:gridCol w:w="9736"/>
      </w:tblGrid>
      <w:tr w:rsidR="00940F65" w:rsidRPr="0068165F" w14:paraId="34D5CA8F"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0CF69F87" w14:textId="01AFA692" w:rsidR="00940F65" w:rsidRPr="0068165F" w:rsidRDefault="00940F65" w:rsidP="00CA7587">
            <w:pPr>
              <w:pStyle w:val="a5"/>
              <w:numPr>
                <w:ilvl w:val="0"/>
                <w:numId w:val="38"/>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bCs/>
                <w:color w:val="FF0000"/>
                <w:sz w:val="22"/>
                <w:szCs w:val="22"/>
                <w:lang w:eastAsia="ja-JP"/>
              </w:rPr>
              <w:t>研究に参加しない場合の現在の標準的な治療法等を記載すること</w:t>
            </w:r>
            <w:r w:rsidR="00DA0065" w:rsidRPr="0068165F">
              <w:rPr>
                <w:rFonts w:ascii="Times New Roman" w:eastAsia="ＭＳ 明朝" w:hAnsi="Times New Roman" w:hint="eastAsia"/>
                <w:bCs/>
                <w:color w:val="FF0000"/>
                <w:sz w:val="22"/>
                <w:szCs w:val="22"/>
                <w:lang w:eastAsia="ja-JP"/>
              </w:rPr>
              <w:t>。なお、</w:t>
            </w:r>
            <w:r w:rsidR="00DA0065" w:rsidRPr="0068165F">
              <w:rPr>
                <w:rFonts w:ascii="Times New Roman" w:eastAsia="ＭＳ 明朝" w:hAnsi="Times New Roman" w:hint="eastAsia"/>
                <w:bCs/>
                <w:color w:val="FF0000"/>
                <w:spacing w:val="1"/>
                <w:sz w:val="22"/>
                <w:szCs w:val="22"/>
                <w:lang w:eastAsia="ja-JP"/>
              </w:rPr>
              <w:t>有効な治療法等がなく、緩和ケアや経過観察等が選択肢となる場合は、その旨を記載すること。</w:t>
            </w:r>
          </w:p>
          <w:p w14:paraId="3CEC7BEB" w14:textId="4680AF80" w:rsidR="00940F65" w:rsidRPr="0068165F" w:rsidRDefault="00940F65" w:rsidP="00CA7587">
            <w:pPr>
              <w:pStyle w:val="a5"/>
              <w:numPr>
                <w:ilvl w:val="0"/>
                <w:numId w:val="38"/>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bCs/>
                <w:color w:val="FF0000"/>
                <w:spacing w:val="1"/>
                <w:sz w:val="22"/>
                <w:szCs w:val="22"/>
                <w:lang w:eastAsia="ja-JP"/>
              </w:rPr>
              <w:t>研究に参加することで受ける治療法</w:t>
            </w:r>
            <w:r w:rsidR="00DA0065" w:rsidRPr="0068165F">
              <w:rPr>
                <w:rFonts w:ascii="Times New Roman" w:eastAsia="ＭＳ 明朝" w:hAnsi="Times New Roman" w:hint="eastAsia"/>
                <w:bCs/>
                <w:color w:val="FF0000"/>
                <w:spacing w:val="1"/>
                <w:sz w:val="22"/>
                <w:szCs w:val="22"/>
                <w:lang w:eastAsia="ja-JP"/>
              </w:rPr>
              <w:t>（対照群含む）</w:t>
            </w:r>
            <w:r w:rsidRPr="0068165F">
              <w:rPr>
                <w:rFonts w:ascii="Times New Roman" w:eastAsia="ＭＳ 明朝" w:hAnsi="Times New Roman" w:hint="eastAsia"/>
                <w:bCs/>
                <w:color w:val="FF0000"/>
                <w:spacing w:val="1"/>
                <w:sz w:val="22"/>
                <w:szCs w:val="22"/>
                <w:lang w:eastAsia="ja-JP"/>
              </w:rPr>
              <w:t>が、研究に参加しなくても受けられる</w:t>
            </w:r>
            <w:r w:rsidR="00DA0065" w:rsidRPr="0068165F">
              <w:rPr>
                <w:rFonts w:ascii="Times New Roman" w:eastAsia="ＭＳ 明朝" w:hAnsi="Times New Roman" w:hint="eastAsia"/>
                <w:bCs/>
                <w:color w:val="FF0000"/>
                <w:spacing w:val="1"/>
                <w:sz w:val="22"/>
                <w:szCs w:val="22"/>
                <w:lang w:eastAsia="ja-JP"/>
              </w:rPr>
              <w:t>治療法</w:t>
            </w:r>
            <w:r w:rsidRPr="0068165F">
              <w:rPr>
                <w:rFonts w:ascii="Times New Roman" w:eastAsia="ＭＳ 明朝" w:hAnsi="Times New Roman" w:hint="eastAsia"/>
                <w:bCs/>
                <w:color w:val="FF0000"/>
                <w:spacing w:val="1"/>
                <w:sz w:val="22"/>
                <w:szCs w:val="22"/>
                <w:lang w:eastAsia="ja-JP"/>
              </w:rPr>
              <w:t>である場合はその旨を記載する</w:t>
            </w:r>
            <w:r w:rsidR="00DA0065" w:rsidRPr="0068165F">
              <w:rPr>
                <w:rFonts w:ascii="Times New Roman" w:eastAsia="ＭＳ 明朝" w:hAnsi="Times New Roman" w:hint="eastAsia"/>
                <w:bCs/>
                <w:color w:val="FF0000"/>
                <w:spacing w:val="1"/>
                <w:sz w:val="22"/>
                <w:szCs w:val="22"/>
                <w:lang w:eastAsia="ja-JP"/>
              </w:rPr>
              <w:t>こと</w:t>
            </w:r>
            <w:r w:rsidRPr="0068165F">
              <w:rPr>
                <w:rFonts w:ascii="Times New Roman" w:eastAsia="ＭＳ 明朝" w:hAnsi="Times New Roman" w:hint="eastAsia"/>
                <w:bCs/>
                <w:color w:val="FF0000"/>
                <w:spacing w:val="1"/>
                <w:sz w:val="22"/>
                <w:szCs w:val="22"/>
                <w:lang w:eastAsia="ja-JP"/>
              </w:rPr>
              <w:t>。</w:t>
            </w:r>
          </w:p>
          <w:p w14:paraId="16E04578" w14:textId="24DE1453" w:rsidR="00940F65" w:rsidRPr="0068165F" w:rsidRDefault="00DA0065" w:rsidP="009A7AC2">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pacing w:val="1"/>
                <w:sz w:val="22"/>
                <w:szCs w:val="22"/>
                <w:lang w:eastAsia="ja-JP"/>
              </w:rPr>
              <w:t>観察研究の場合は、この研究が治療方針と関係がないことを記載すること。</w:t>
            </w:r>
          </w:p>
        </w:tc>
      </w:tr>
    </w:tbl>
    <w:p w14:paraId="792EF687" w14:textId="008D862A" w:rsidR="00F03633" w:rsidRPr="0068165F" w:rsidRDefault="00F03633" w:rsidP="00F03633">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介入研究の</w:t>
      </w:r>
      <w:r w:rsidRPr="0068165F">
        <w:rPr>
          <w:rFonts w:ascii="Times New Roman" w:eastAsia="ＭＳ 明朝" w:hAnsi="Times New Roman" w:cs="メイリオ" w:hint="eastAsia"/>
          <w:color w:val="FF0000"/>
          <w:sz w:val="22"/>
          <w:szCs w:val="22"/>
          <w:lang w:eastAsia="ja-JP"/>
        </w:rPr>
        <w:t>場合）</w:t>
      </w:r>
    </w:p>
    <w:p w14:paraId="19B4841E" w14:textId="2104CAB6" w:rsidR="00F03633" w:rsidRPr="0068165F" w:rsidRDefault="00F03633" w:rsidP="00F03633">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この研究に参加しない場合にも、あなたにとって最も適切だと思われる治療法が行われます。この研究への参加・不参加は、あなたの治療方針の決定には影響しません。この研究に参加されない場合は●（</w:t>
      </w:r>
      <w:r w:rsidRPr="0068165F">
        <w:rPr>
          <w:rFonts w:ascii="Times New Roman" w:eastAsia="ＭＳ 明朝" w:hAnsi="Times New Roman" w:hint="eastAsia"/>
          <w:bCs/>
          <w:color w:val="FF0000"/>
          <w:sz w:val="22"/>
          <w:szCs w:val="22"/>
          <w:lang w:eastAsia="ja-JP"/>
        </w:rPr>
        <w:t>現在の標準的な治療法等）</w:t>
      </w:r>
      <w:r w:rsidRPr="0068165F">
        <w:rPr>
          <w:rFonts w:ascii="Times New Roman" w:eastAsia="ＭＳ 明朝" w:hAnsi="Times New Roman" w:hint="eastAsia"/>
          <w:color w:val="0070C0"/>
          <w:sz w:val="22"/>
          <w:szCs w:val="22"/>
          <w:lang w:eastAsia="ja-JP"/>
        </w:rPr>
        <w:t>を受けていただきます。</w:t>
      </w:r>
    </w:p>
    <w:p w14:paraId="71379D0A" w14:textId="77777777" w:rsidR="00F03633" w:rsidRPr="0068165F" w:rsidRDefault="00F03633" w:rsidP="003B37A6">
      <w:pPr>
        <w:pStyle w:val="a5"/>
        <w:ind w:left="0"/>
        <w:jc w:val="both"/>
        <w:rPr>
          <w:rFonts w:ascii="Times New Roman" w:eastAsia="ＭＳ 明朝" w:hAnsi="Times New Roman"/>
          <w:bCs/>
          <w:color w:val="0070C0"/>
          <w:sz w:val="22"/>
          <w:szCs w:val="22"/>
          <w:lang w:eastAsia="ja-JP"/>
        </w:rPr>
      </w:pPr>
    </w:p>
    <w:p w14:paraId="23B01B72" w14:textId="77777777" w:rsidR="00DA0065" w:rsidRPr="0068165F" w:rsidRDefault="00DA0065" w:rsidP="00DA0065">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観察研究の</w:t>
      </w:r>
      <w:r w:rsidRPr="0068165F">
        <w:rPr>
          <w:rFonts w:ascii="Times New Roman" w:eastAsia="ＭＳ 明朝" w:hAnsi="Times New Roman" w:cs="メイリオ" w:hint="eastAsia"/>
          <w:color w:val="FF0000"/>
          <w:sz w:val="22"/>
          <w:szCs w:val="22"/>
          <w:lang w:eastAsia="ja-JP"/>
        </w:rPr>
        <w:t>場合）</w:t>
      </w:r>
    </w:p>
    <w:p w14:paraId="0FBC6AF4" w14:textId="1729F31B" w:rsidR="00DA0065" w:rsidRPr="0068165F" w:rsidRDefault="00DA0065" w:rsidP="009A7AC2">
      <w:pPr>
        <w:pStyle w:val="a5"/>
        <w:ind w:left="0" w:firstLineChars="100" w:firstLine="220"/>
        <w:jc w:val="both"/>
        <w:rPr>
          <w:rFonts w:ascii="Times New Roman" w:eastAsia="ＭＳ 明朝" w:hAnsi="Times New Roman"/>
          <w:bCs/>
          <w:color w:val="0070C0"/>
          <w:sz w:val="22"/>
          <w:szCs w:val="22"/>
          <w:lang w:eastAsia="ja-JP"/>
        </w:rPr>
      </w:pPr>
      <w:r w:rsidRPr="0068165F">
        <w:rPr>
          <w:rFonts w:ascii="Times New Roman" w:eastAsia="ＭＳ 明朝" w:hAnsi="Times New Roman" w:hint="eastAsia"/>
          <w:color w:val="0070C0"/>
          <w:sz w:val="22"/>
          <w:szCs w:val="22"/>
          <w:lang w:eastAsia="ja-JP"/>
        </w:rPr>
        <w:t>この研究に参加しない場合にも、あなたにとって最も適切だと思われる治療法が行われます。こ</w:t>
      </w:r>
      <w:r w:rsidRPr="0068165F">
        <w:rPr>
          <w:rFonts w:ascii="Times New Roman" w:eastAsia="ＭＳ 明朝" w:hAnsi="Times New Roman" w:hint="eastAsia"/>
          <w:color w:val="0070C0"/>
          <w:sz w:val="22"/>
          <w:szCs w:val="22"/>
          <w:lang w:eastAsia="ja-JP"/>
        </w:rPr>
        <w:lastRenderedPageBreak/>
        <w:t>の研究への参加・不参加は、あなたの治療方針の決定には影響しません。</w:t>
      </w:r>
    </w:p>
    <w:p w14:paraId="711D53D7" w14:textId="504D0A93" w:rsidR="00633A07" w:rsidRPr="0068165F" w:rsidRDefault="00633A07" w:rsidP="00C363C7">
      <w:pPr>
        <w:pStyle w:val="a5"/>
        <w:ind w:left="0"/>
        <w:jc w:val="both"/>
        <w:rPr>
          <w:rFonts w:ascii="Times New Roman" w:eastAsia="ＭＳ 明朝" w:hAnsi="Times New Roman"/>
          <w:sz w:val="22"/>
          <w:szCs w:val="22"/>
          <w:lang w:eastAsia="ja-JP"/>
        </w:rPr>
      </w:pPr>
    </w:p>
    <w:p w14:paraId="369B8D48" w14:textId="77777777" w:rsidR="00F03633" w:rsidRPr="0068165F" w:rsidRDefault="00F03633" w:rsidP="00C363C7">
      <w:pPr>
        <w:pStyle w:val="a5"/>
        <w:ind w:left="0"/>
        <w:jc w:val="both"/>
        <w:rPr>
          <w:rFonts w:ascii="Times New Roman" w:eastAsia="ＭＳ 明朝" w:hAnsi="Times New Roman"/>
          <w:sz w:val="22"/>
          <w:szCs w:val="22"/>
          <w:lang w:eastAsia="ja-JP"/>
        </w:rPr>
      </w:pPr>
    </w:p>
    <w:p w14:paraId="218C64CB" w14:textId="5B42BC9F" w:rsidR="00623BF2" w:rsidRPr="0068165F" w:rsidRDefault="00FD20A6" w:rsidP="009A7AC2">
      <w:pPr>
        <w:pStyle w:val="a5"/>
        <w:ind w:left="425" w:hangingChars="177" w:hanging="425"/>
        <w:jc w:val="both"/>
        <w:rPr>
          <w:rFonts w:ascii="Times New Roman" w:eastAsia="ＭＳ 明朝" w:hAnsi="Times New Roman"/>
          <w:color w:val="4F81BD" w:themeColor="accent1"/>
          <w:sz w:val="20"/>
          <w:szCs w:val="20"/>
          <w:lang w:eastAsia="ja-JP"/>
        </w:rPr>
      </w:pPr>
      <w:r w:rsidRPr="0068165F">
        <w:rPr>
          <w:rFonts w:ascii="Times New Roman" w:eastAsia="ＭＳ 明朝" w:hAnsi="Times New Roman"/>
          <w:lang w:eastAsia="ja-JP"/>
        </w:rPr>
        <w:t>8.</w:t>
      </w:r>
      <w:bookmarkStart w:id="105" w:name="_Hlk73455501"/>
      <w:r w:rsidR="00633A07" w:rsidRPr="0068165F">
        <w:rPr>
          <w:rFonts w:ascii="Times New Roman" w:eastAsia="ＭＳ 明朝" w:hAnsi="Times New Roman"/>
          <w:lang w:eastAsia="ja-JP"/>
        </w:rPr>
        <w:t xml:space="preserve"> </w:t>
      </w:r>
      <w:r w:rsidRPr="0068165F">
        <w:rPr>
          <w:rFonts w:ascii="Times New Roman" w:eastAsia="ＭＳ 明朝" w:hAnsi="Times New Roman" w:hint="eastAsia"/>
          <w:lang w:eastAsia="ja-JP"/>
        </w:rPr>
        <w:t>この研究への協力はあなたの自由意思で決めることで、断っても不利益は受けないこと</w:t>
      </w:r>
      <w:bookmarkEnd w:id="105"/>
    </w:p>
    <w:tbl>
      <w:tblPr>
        <w:tblStyle w:val="af1"/>
        <w:tblW w:w="5000" w:type="pct"/>
        <w:tblLook w:val="04A0" w:firstRow="1" w:lastRow="0" w:firstColumn="1" w:lastColumn="0" w:noHBand="0" w:noVBand="1"/>
      </w:tblPr>
      <w:tblGrid>
        <w:gridCol w:w="9736"/>
      </w:tblGrid>
      <w:tr w:rsidR="00CA7587" w:rsidRPr="0068165F" w14:paraId="5A4FAE37" w14:textId="77777777" w:rsidTr="004A6FD9">
        <w:tc>
          <w:tcPr>
            <w:tcW w:w="5000" w:type="pct"/>
            <w:tcBorders>
              <w:top w:val="single" w:sz="4" w:space="0" w:color="FF0000"/>
              <w:left w:val="single" w:sz="4" w:space="0" w:color="FF0000"/>
              <w:bottom w:val="single" w:sz="4" w:space="0" w:color="FF0000"/>
              <w:right w:val="single" w:sz="4" w:space="0" w:color="FF0000"/>
            </w:tcBorders>
          </w:tcPr>
          <w:p w14:paraId="1CB8FA16" w14:textId="77777777" w:rsidR="00DA0065" w:rsidRPr="0068165F" w:rsidRDefault="00DA0065" w:rsidP="009A7AC2">
            <w:pPr>
              <w:pStyle w:val="a5"/>
              <w:numPr>
                <w:ilvl w:val="0"/>
                <w:numId w:val="38"/>
              </w:numPr>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研究が実施又は継続されることに同意した場合であっても随時これを撤回できる旨（研究対象者等からの撤回の内容に従った措置を講じることが困難となる場合があるときは、その旨及びその理由）を記載すること。</w:t>
            </w:r>
          </w:p>
          <w:p w14:paraId="498DA715" w14:textId="0BF7F68A" w:rsidR="00DA0065" w:rsidRPr="0068165F" w:rsidRDefault="00DA0065">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研究が実施若しくは継続されることに同意しないこと、又は同意を撤回することによって研究対象者等が不利益な取扱いを受けない旨を記載すること。</w:t>
            </w:r>
          </w:p>
        </w:tc>
      </w:tr>
    </w:tbl>
    <w:p w14:paraId="56AE9E70" w14:textId="023E1313" w:rsidR="00593EED" w:rsidRPr="0068165F" w:rsidRDefault="00593EED" w:rsidP="009A7AC2">
      <w:pPr>
        <w:widowControl/>
        <w:ind w:firstLineChars="100" w:firstLine="220"/>
        <w:rPr>
          <w:rFonts w:ascii="Times New Roman" w:eastAsia="ＭＳ 明朝" w:hAnsi="Times New Roman"/>
          <w:color w:val="0070C0"/>
          <w:kern w:val="0"/>
          <w:sz w:val="22"/>
        </w:rPr>
      </w:pPr>
      <w:r w:rsidRPr="0068165F">
        <w:rPr>
          <w:rFonts w:ascii="Times New Roman" w:eastAsia="ＭＳ 明朝" w:hAnsi="Times New Roman" w:hint="eastAsia"/>
          <w:color w:val="0070C0"/>
          <w:kern w:val="0"/>
          <w:sz w:val="22"/>
        </w:rPr>
        <w:t>この研究に参加するかどうかは、あなた自身の意思で自由に決めていただき、ご参加いただける場合は、最後のページの同意書にサインをお願いします。あなたがこの研究に参加することに同意されない場合</w:t>
      </w:r>
      <w:r w:rsidR="00BA6D77" w:rsidRPr="0068165F">
        <w:rPr>
          <w:rFonts w:ascii="Times New Roman" w:eastAsia="ＭＳ 明朝" w:hAnsi="Times New Roman" w:hint="eastAsia"/>
          <w:color w:val="0070C0"/>
          <w:kern w:val="0"/>
          <w:sz w:val="22"/>
        </w:rPr>
        <w:t>や</w:t>
      </w:r>
      <w:r w:rsidRPr="0068165F">
        <w:rPr>
          <w:rFonts w:ascii="Times New Roman" w:eastAsia="ＭＳ 明朝" w:hAnsi="Times New Roman" w:hint="eastAsia"/>
          <w:color w:val="0070C0"/>
          <w:kern w:val="0"/>
          <w:sz w:val="22"/>
        </w:rPr>
        <w:t>、同意後、研究の途中で同意を撤回された場合でも、通常の治療を受けることとなりますので、あなたが不利益を受けることはありません。</w:t>
      </w:r>
    </w:p>
    <w:p w14:paraId="186769C1" w14:textId="77777777" w:rsidR="00057000" w:rsidRDefault="00593EED" w:rsidP="009A7AC2">
      <w:pPr>
        <w:widowControl/>
        <w:ind w:firstLineChars="100" w:firstLine="220"/>
        <w:rPr>
          <w:rFonts w:ascii="Times New Roman" w:eastAsia="ＭＳ 明朝" w:hAnsi="Times New Roman"/>
          <w:color w:val="0070C0"/>
          <w:kern w:val="0"/>
          <w:sz w:val="22"/>
        </w:rPr>
      </w:pPr>
      <w:r w:rsidRPr="0068165F">
        <w:rPr>
          <w:rFonts w:ascii="Times New Roman" w:eastAsia="ＭＳ 明朝" w:hAnsi="Times New Roman" w:hint="eastAsia"/>
          <w:color w:val="0070C0"/>
          <w:kern w:val="0"/>
          <w:sz w:val="22"/>
        </w:rPr>
        <w:t>研究参加に同意した後（たとえ研究期間中であっても）、いつでも同意を取り消すことができます。また</w:t>
      </w:r>
      <w:r w:rsidR="00853F0A" w:rsidRPr="0068165F">
        <w:rPr>
          <w:rFonts w:ascii="Times New Roman" w:eastAsia="ＭＳ 明朝" w:hAnsi="Times New Roman" w:hint="eastAsia"/>
          <w:color w:val="0070C0"/>
          <w:kern w:val="0"/>
          <w:sz w:val="22"/>
        </w:rPr>
        <w:t>、</w:t>
      </w:r>
      <w:r w:rsidR="00872BD2" w:rsidRPr="0068165F">
        <w:rPr>
          <w:rFonts w:ascii="Times New Roman" w:eastAsia="ＭＳ 明朝" w:hAnsi="Times New Roman" w:hint="eastAsia"/>
          <w:color w:val="0070C0"/>
          <w:kern w:val="0"/>
          <w:sz w:val="22"/>
        </w:rPr>
        <w:t>研究</w:t>
      </w:r>
      <w:r w:rsidRPr="0068165F">
        <w:rPr>
          <w:rFonts w:ascii="Times New Roman" w:eastAsia="ＭＳ 明朝" w:hAnsi="Times New Roman" w:hint="eastAsia"/>
          <w:color w:val="0070C0"/>
          <w:kern w:val="0"/>
          <w:sz w:val="22"/>
        </w:rPr>
        <w:t>担当医</w:t>
      </w:r>
      <w:r w:rsidR="00872BD2" w:rsidRPr="0068165F">
        <w:rPr>
          <w:rFonts w:ascii="Times New Roman" w:eastAsia="ＭＳ 明朝" w:hAnsi="Times New Roman" w:hint="eastAsia"/>
          <w:color w:val="0070C0"/>
          <w:kern w:val="0"/>
          <w:sz w:val="22"/>
        </w:rPr>
        <w:t>師</w:t>
      </w:r>
      <w:r w:rsidRPr="0068165F">
        <w:rPr>
          <w:rFonts w:ascii="Times New Roman" w:eastAsia="ＭＳ 明朝" w:hAnsi="Times New Roman" w:hint="eastAsia"/>
          <w:color w:val="0070C0"/>
          <w:kern w:val="0"/>
          <w:sz w:val="22"/>
        </w:rPr>
        <w:t>があなたにとって安全ではないかもしれないと判断した場合には研究を中止します。その場合、研究を中止することについて説明します。</w:t>
      </w:r>
    </w:p>
    <w:p w14:paraId="7CC85B58" w14:textId="77777777" w:rsidR="00057000" w:rsidRDefault="00057000" w:rsidP="00057000">
      <w:pPr>
        <w:widowControl/>
        <w:rPr>
          <w:rFonts w:ascii="Times New Roman" w:eastAsia="ＭＳ 明朝" w:hAnsi="Times New Roman"/>
          <w:color w:val="0070C0"/>
          <w:kern w:val="0"/>
          <w:sz w:val="22"/>
        </w:rPr>
      </w:pPr>
    </w:p>
    <w:p w14:paraId="0A772D38" w14:textId="4A928482" w:rsidR="00057000" w:rsidRPr="0068165F" w:rsidRDefault="00057000" w:rsidP="00057000">
      <w:pPr>
        <w:pStyle w:val="a5"/>
        <w:ind w:left="0"/>
        <w:jc w:val="both"/>
        <w:rPr>
          <w:rFonts w:ascii="Times New Roman" w:eastAsia="ＭＳ 明朝" w:hAnsi="Times New Roman"/>
          <w:color w:val="FF0000"/>
          <w:sz w:val="22"/>
          <w:szCs w:val="22"/>
          <w:lang w:eastAsia="ja-JP"/>
        </w:rPr>
      </w:pPr>
      <w:r>
        <w:rPr>
          <w:rFonts w:ascii="Times New Roman" w:eastAsia="ＭＳ 明朝" w:hAnsi="Times New Roman" w:hint="eastAsia"/>
          <w:color w:val="FF0000"/>
          <w:sz w:val="22"/>
          <w:szCs w:val="22"/>
          <w:lang w:eastAsia="ja-JP"/>
        </w:rPr>
        <w:t>代諾者から</w:t>
      </w:r>
      <w:r w:rsidR="001E053E" w:rsidRPr="001E053E">
        <w:rPr>
          <w:rFonts w:ascii="Times New Roman" w:eastAsia="ＭＳ 明朝" w:hAnsi="Times New Roman" w:hint="eastAsia"/>
          <w:bCs/>
          <w:color w:val="FF0000"/>
          <w:sz w:val="22"/>
          <w:szCs w:val="22"/>
          <w:lang w:eastAsia="ja-JP"/>
        </w:rPr>
        <w:t>インフォームド・コンセントを受ける</w:t>
      </w:r>
      <w:r w:rsidRPr="0068165F">
        <w:rPr>
          <w:rFonts w:ascii="Times New Roman" w:eastAsia="ＭＳ 明朝" w:hAnsi="Times New Roman" w:cs="メイリオ" w:hint="eastAsia"/>
          <w:color w:val="FF0000"/>
          <w:sz w:val="22"/>
          <w:szCs w:val="22"/>
          <w:lang w:eastAsia="ja-JP"/>
        </w:rPr>
        <w:t>場合）</w:t>
      </w:r>
    </w:p>
    <w:p w14:paraId="04012574" w14:textId="48CDC0BA" w:rsidR="00593EED" w:rsidRPr="0068165F" w:rsidRDefault="00057000" w:rsidP="009A7AC2">
      <w:pPr>
        <w:widowControl/>
        <w:ind w:firstLineChars="100" w:firstLine="220"/>
        <w:rPr>
          <w:rFonts w:ascii="Times New Roman" w:eastAsia="ＭＳ 明朝" w:hAnsi="Times New Roman"/>
          <w:color w:val="0070C0"/>
          <w:kern w:val="0"/>
          <w:sz w:val="22"/>
        </w:rPr>
      </w:pPr>
      <w:r w:rsidRPr="00057000">
        <w:rPr>
          <w:rFonts w:ascii="Times New Roman" w:eastAsia="ＭＳ 明朝" w:hAnsi="Times New Roman"/>
          <w:color w:val="0070C0"/>
          <w:kern w:val="0"/>
          <w:sz w:val="22"/>
        </w:rPr>
        <w:t>なお、ご本人による同意が難しい場合には、ご本人のことをよく理解し、代わりに判断できるご家族などの方にご説明を行い、その方から文書による同意をいただきます。ご本人が自分の意思で判断できるようになった際には、改めて研究の内容をご説明し、できるだけご本人からも同意をいただくようにします。</w:t>
      </w:r>
    </w:p>
    <w:p w14:paraId="3FB141AC" w14:textId="64542141" w:rsidR="00633A07" w:rsidRDefault="00633A07" w:rsidP="00C363C7">
      <w:pPr>
        <w:pStyle w:val="a5"/>
        <w:ind w:left="0"/>
        <w:jc w:val="both"/>
        <w:rPr>
          <w:rFonts w:ascii="Times New Roman" w:eastAsia="ＭＳ 明朝" w:hAnsi="Times New Roman"/>
          <w:color w:val="4BACC6" w:themeColor="accent5"/>
          <w:sz w:val="22"/>
          <w:szCs w:val="22"/>
          <w:lang w:eastAsia="ja-JP"/>
        </w:rPr>
      </w:pPr>
    </w:p>
    <w:p w14:paraId="0A8CA2C5" w14:textId="77777777" w:rsidR="00F03633" w:rsidRPr="0068165F" w:rsidRDefault="00F03633" w:rsidP="00C363C7">
      <w:pPr>
        <w:pStyle w:val="a5"/>
        <w:ind w:left="0"/>
        <w:jc w:val="both"/>
        <w:rPr>
          <w:rFonts w:ascii="Times New Roman" w:eastAsia="ＭＳ 明朝" w:hAnsi="Times New Roman"/>
          <w:color w:val="4BACC6" w:themeColor="accent5"/>
          <w:sz w:val="22"/>
          <w:szCs w:val="22"/>
          <w:lang w:eastAsia="ja-JP"/>
        </w:rPr>
      </w:pPr>
    </w:p>
    <w:p w14:paraId="001CDF36" w14:textId="3A5803F1" w:rsidR="00D21F02"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lang w:eastAsia="ja-JP"/>
        </w:rPr>
        <w:t>9.</w:t>
      </w:r>
      <w:bookmarkStart w:id="106" w:name="_Hlk73455511"/>
      <w:r w:rsidR="00633A07" w:rsidRPr="0068165F">
        <w:rPr>
          <w:rFonts w:ascii="Times New Roman" w:eastAsia="ＭＳ 明朝" w:hAnsi="Times New Roman"/>
          <w:lang w:eastAsia="ja-JP"/>
        </w:rPr>
        <w:t xml:space="preserve"> </w:t>
      </w:r>
      <w:r w:rsidRPr="0068165F">
        <w:rPr>
          <w:rFonts w:ascii="Times New Roman" w:eastAsia="ＭＳ 明朝" w:hAnsi="Times New Roman" w:hint="eastAsia"/>
          <w:lang w:eastAsia="ja-JP"/>
        </w:rPr>
        <w:t>研究終了後の医療の提供に関する情報</w:t>
      </w:r>
      <w:bookmarkEnd w:id="106"/>
    </w:p>
    <w:tbl>
      <w:tblPr>
        <w:tblStyle w:val="af1"/>
        <w:tblW w:w="5000" w:type="pct"/>
        <w:tblLook w:val="04A0" w:firstRow="1" w:lastRow="0" w:firstColumn="1" w:lastColumn="0" w:noHBand="0" w:noVBand="1"/>
      </w:tblPr>
      <w:tblGrid>
        <w:gridCol w:w="9736"/>
      </w:tblGrid>
      <w:tr w:rsidR="00DA0065" w:rsidRPr="0068165F" w14:paraId="238D6711"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2B602C3A" w14:textId="61CE7769" w:rsidR="00DA0065" w:rsidRPr="0068165F" w:rsidRDefault="00DA0065">
            <w:pPr>
              <w:pStyle w:val="a5"/>
              <w:numPr>
                <w:ilvl w:val="0"/>
                <w:numId w:val="38"/>
              </w:numPr>
              <w:jc w:val="both"/>
              <w:rPr>
                <w:rFonts w:ascii="Times New Roman" w:eastAsia="ＭＳ 明朝" w:hAnsi="Times New Roman" w:cs="ＭＳ 明朝"/>
                <w:color w:val="FF0000"/>
                <w:sz w:val="22"/>
                <w:szCs w:val="22"/>
                <w:lang w:eastAsia="ja-JP"/>
              </w:rPr>
            </w:pPr>
            <w:bookmarkStart w:id="107" w:name="_Hlk97715670"/>
            <w:r w:rsidRPr="0068165F">
              <w:rPr>
                <w:rFonts w:ascii="Times New Roman" w:eastAsia="ＭＳ 明朝" w:hAnsi="Times New Roman" w:hint="eastAsia"/>
                <w:color w:val="FF0000"/>
                <w:sz w:val="22"/>
                <w:szCs w:val="22"/>
                <w:lang w:eastAsia="ja-JP"/>
              </w:rPr>
              <w:t>研究計画書の「研究対象者への研究実施後における医療の提供に関する対応」に記載した内容に基づいて説明すること。</w:t>
            </w:r>
          </w:p>
        </w:tc>
      </w:tr>
    </w:tbl>
    <w:bookmarkEnd w:id="107"/>
    <w:p w14:paraId="3BE4F508" w14:textId="6AB694DA" w:rsidR="008557C1" w:rsidRPr="0068165F" w:rsidRDefault="008557C1" w:rsidP="008557C1">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健康な成人ボランティア（健常人）を対象とする場合）</w:t>
      </w:r>
    </w:p>
    <w:p w14:paraId="02501600" w14:textId="50741568" w:rsidR="008557C1" w:rsidRPr="0068165F" w:rsidRDefault="002A1032" w:rsidP="003B37A6">
      <w:pPr>
        <w:pStyle w:val="a5"/>
        <w:ind w:left="0" w:firstLineChars="100" w:firstLine="220"/>
        <w:rPr>
          <w:rFonts w:ascii="Times New Roman" w:eastAsia="ＭＳ 明朝" w:hAnsi="Times New Roman"/>
          <w:color w:val="0070C0"/>
          <w:sz w:val="22"/>
          <w:szCs w:val="22"/>
          <w:lang w:eastAsia="ja-JP"/>
        </w:rPr>
      </w:pPr>
      <w:bookmarkStart w:id="108" w:name="_Hlk192250464"/>
      <w:r w:rsidRPr="0068165F">
        <w:rPr>
          <w:rFonts w:ascii="Times New Roman" w:eastAsia="ＭＳ 明朝" w:hAnsi="Times New Roman" w:hint="eastAsia"/>
          <w:color w:val="0070C0"/>
          <w:sz w:val="22"/>
          <w:szCs w:val="22"/>
          <w:lang w:eastAsia="ja-JP"/>
        </w:rPr>
        <w:t>この研究は治療を必要とする患者さんを対象としていないため、該当しません。</w:t>
      </w:r>
      <w:bookmarkEnd w:id="108"/>
    </w:p>
    <w:p w14:paraId="5568AC01" w14:textId="77777777" w:rsidR="008557C1" w:rsidRPr="0068165F" w:rsidRDefault="008557C1" w:rsidP="003B37A6">
      <w:pPr>
        <w:pStyle w:val="a5"/>
        <w:ind w:left="0"/>
        <w:rPr>
          <w:rFonts w:ascii="Times New Roman" w:eastAsia="ＭＳ 明朝" w:hAnsi="Times New Roman"/>
          <w:sz w:val="22"/>
          <w:szCs w:val="22"/>
          <w:lang w:eastAsia="ja-JP"/>
        </w:rPr>
      </w:pPr>
    </w:p>
    <w:p w14:paraId="167359CF" w14:textId="1B82FC0B" w:rsidR="008557C1" w:rsidRPr="0068165F" w:rsidRDefault="008557C1" w:rsidP="008557C1">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健康な成人ボランティア（健常人）以外を対象とする場合）</w:t>
      </w:r>
    </w:p>
    <w:p w14:paraId="1668B564" w14:textId="0B0BF0CA" w:rsidR="00633A07" w:rsidRPr="0068165F" w:rsidRDefault="008557C1" w:rsidP="003B37A6">
      <w:pPr>
        <w:pStyle w:val="a5"/>
        <w:ind w:left="0" w:firstLineChars="100" w:firstLine="220"/>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この研究終了後の医療は診療を担当している医師が適切と考える治療を提供します。この研究の参加により適切な医療の提供が妨げられることはありません。</w:t>
      </w:r>
    </w:p>
    <w:p w14:paraId="012E3281" w14:textId="77777777" w:rsidR="00F03633" w:rsidRDefault="00F03633" w:rsidP="00C363C7">
      <w:pPr>
        <w:pStyle w:val="a5"/>
        <w:ind w:left="0"/>
        <w:jc w:val="both"/>
        <w:rPr>
          <w:rFonts w:ascii="Times New Roman" w:eastAsia="ＭＳ 明朝" w:hAnsi="Times New Roman"/>
          <w:sz w:val="22"/>
          <w:szCs w:val="22"/>
          <w:lang w:eastAsia="ja-JP"/>
        </w:rPr>
      </w:pPr>
    </w:p>
    <w:p w14:paraId="6FDD13C1" w14:textId="77777777" w:rsidR="00057000" w:rsidRPr="0068165F" w:rsidRDefault="00057000" w:rsidP="00C363C7">
      <w:pPr>
        <w:pStyle w:val="a5"/>
        <w:ind w:left="0"/>
        <w:jc w:val="both"/>
        <w:rPr>
          <w:rFonts w:ascii="Times New Roman" w:eastAsia="ＭＳ 明朝" w:hAnsi="Times New Roman"/>
          <w:sz w:val="22"/>
          <w:szCs w:val="22"/>
          <w:lang w:eastAsia="ja-JP"/>
        </w:rPr>
      </w:pPr>
    </w:p>
    <w:p w14:paraId="38CE166B" w14:textId="44AD7D59" w:rsidR="00D35140"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lang w:eastAsia="ja-JP"/>
        </w:rPr>
        <w:t>10.</w:t>
      </w:r>
      <w:bookmarkStart w:id="109" w:name="_Hlk73455521"/>
      <w:r w:rsidR="00633A07" w:rsidRPr="0068165F">
        <w:rPr>
          <w:rFonts w:ascii="Times New Roman" w:eastAsia="ＭＳ 明朝" w:hAnsi="Times New Roman"/>
          <w:lang w:eastAsia="ja-JP"/>
        </w:rPr>
        <w:t xml:space="preserve"> </w:t>
      </w:r>
      <w:r w:rsidRPr="0068165F">
        <w:rPr>
          <w:rFonts w:ascii="Times New Roman" w:eastAsia="ＭＳ 明朝" w:hAnsi="Times New Roman" w:hint="eastAsia"/>
          <w:lang w:eastAsia="ja-JP"/>
        </w:rPr>
        <w:t>健康被害が発生した場合の対応</w:t>
      </w:r>
      <w:bookmarkEnd w:id="109"/>
    </w:p>
    <w:tbl>
      <w:tblPr>
        <w:tblStyle w:val="af1"/>
        <w:tblW w:w="5000" w:type="pct"/>
        <w:tblLook w:val="04A0" w:firstRow="1" w:lastRow="0" w:firstColumn="1" w:lastColumn="0" w:noHBand="0" w:noVBand="1"/>
      </w:tblPr>
      <w:tblGrid>
        <w:gridCol w:w="9736"/>
      </w:tblGrid>
      <w:tr w:rsidR="00593EED" w:rsidRPr="0068165F" w14:paraId="42D9B63A"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243D582B" w14:textId="5865EB07" w:rsidR="00593EED" w:rsidRPr="0068165F" w:rsidRDefault="00593EED">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研究計画書の「研究対象者に生じる負担並びに予測されるリスク及び利益、これらの総合的評価並びに当該負担及びリスクを最小化する対</w:t>
            </w:r>
            <w:bookmarkStart w:id="110" w:name="_Hlk72940489"/>
            <w:r w:rsidRPr="0068165F">
              <w:rPr>
                <w:rFonts w:ascii="Times New Roman" w:eastAsia="ＭＳ 明朝" w:hAnsi="Times New Roman" w:hint="eastAsia"/>
                <w:color w:val="FF0000"/>
                <w:sz w:val="22"/>
                <w:szCs w:val="22"/>
                <w:lang w:eastAsia="ja-JP"/>
              </w:rPr>
              <w:t>策</w:t>
            </w:r>
            <w:bookmarkEnd w:id="110"/>
            <w:r w:rsidRPr="0068165F">
              <w:rPr>
                <w:rFonts w:ascii="Times New Roman" w:eastAsia="ＭＳ 明朝" w:hAnsi="Times New Roman" w:hint="eastAsia"/>
                <w:color w:val="FF0000"/>
                <w:sz w:val="22"/>
                <w:szCs w:val="22"/>
                <w:lang w:eastAsia="ja-JP"/>
              </w:rPr>
              <w:t>」等に記載した内容に基づいて説明すること。</w:t>
            </w:r>
          </w:p>
          <w:p w14:paraId="01F1A07E" w14:textId="0D565FA5" w:rsidR="00593EED" w:rsidRPr="0068165F" w:rsidRDefault="00593EED">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cs="ＭＳ 明朝" w:hint="eastAsia"/>
                <w:color w:val="FF0000"/>
                <w:sz w:val="22"/>
                <w:szCs w:val="22"/>
                <w:lang w:eastAsia="ja-JP"/>
              </w:rPr>
              <w:t>侵襲のない研究の場合は、健康被害の発生が想定されないこと</w:t>
            </w:r>
            <w:r w:rsidR="007D4546" w:rsidRPr="0068165F">
              <w:rPr>
                <w:rFonts w:ascii="Times New Roman" w:eastAsia="ＭＳ 明朝" w:hAnsi="Times New Roman" w:cs="ＭＳ 明朝" w:hint="eastAsia"/>
                <w:color w:val="FF0000"/>
                <w:sz w:val="22"/>
                <w:szCs w:val="22"/>
                <w:lang w:eastAsia="ja-JP"/>
              </w:rPr>
              <w:t>を</w:t>
            </w:r>
            <w:r w:rsidRPr="0068165F">
              <w:rPr>
                <w:rFonts w:ascii="Times New Roman" w:eastAsia="ＭＳ 明朝" w:hAnsi="Times New Roman" w:cs="ＭＳ 明朝" w:hint="eastAsia"/>
                <w:color w:val="FF0000"/>
                <w:sz w:val="22"/>
                <w:szCs w:val="22"/>
                <w:lang w:eastAsia="ja-JP"/>
              </w:rPr>
              <w:t>記載すること。</w:t>
            </w:r>
          </w:p>
          <w:p w14:paraId="5A4F5FB6" w14:textId="7439AC24" w:rsidR="007D4546" w:rsidRPr="0068165F" w:rsidRDefault="007D4546" w:rsidP="004A6FD9">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cs="ＭＳ 明朝" w:hint="eastAsia"/>
                <w:color w:val="FF0000"/>
                <w:sz w:val="22"/>
                <w:szCs w:val="22"/>
                <w:lang w:eastAsia="ja-JP"/>
              </w:rPr>
              <w:t>副作用等の治療は保険診療で行われ、費用のうち自己負担分が発生することを記載すること。</w:t>
            </w:r>
          </w:p>
          <w:p w14:paraId="25985A87" w14:textId="1DAEE9E3" w:rsidR="007D4546" w:rsidRPr="0068165F" w:rsidRDefault="007D4546" w:rsidP="009A7AC2">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cs="ＭＳ 明朝" w:hint="eastAsia"/>
                <w:color w:val="FF0000"/>
                <w:sz w:val="22"/>
                <w:szCs w:val="22"/>
                <w:lang w:eastAsia="ja-JP"/>
              </w:rPr>
              <w:t>補償がない場合は、補償はないこと、適切な医療を提供することを記載すること。</w:t>
            </w:r>
          </w:p>
          <w:p w14:paraId="455F7BBF" w14:textId="509E44D0" w:rsidR="007D4546" w:rsidRPr="0068165F" w:rsidRDefault="007D4546" w:rsidP="004A6FD9">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cs="ＭＳ 明朝" w:hint="eastAsia"/>
                <w:color w:val="FF0000"/>
                <w:sz w:val="22"/>
                <w:szCs w:val="22"/>
                <w:lang w:eastAsia="ja-JP"/>
              </w:rPr>
              <w:t>補償が必要</w:t>
            </w:r>
            <w:r w:rsidR="00ED1FE1" w:rsidRPr="0068165F">
              <w:rPr>
                <w:rFonts w:ascii="Times New Roman" w:eastAsia="ＭＳ 明朝" w:hAnsi="Times New Roman" w:cs="ＭＳ 明朝" w:hint="eastAsia"/>
                <w:color w:val="FF0000"/>
                <w:sz w:val="22"/>
                <w:szCs w:val="22"/>
                <w:lang w:eastAsia="ja-JP"/>
              </w:rPr>
              <w:t>と</w:t>
            </w:r>
            <w:r w:rsidRPr="0068165F">
              <w:rPr>
                <w:rFonts w:ascii="Times New Roman" w:eastAsia="ＭＳ 明朝" w:hAnsi="Times New Roman" w:cs="ＭＳ 明朝" w:hint="eastAsia"/>
                <w:color w:val="FF0000"/>
                <w:sz w:val="22"/>
                <w:szCs w:val="22"/>
                <w:lang w:eastAsia="ja-JP"/>
              </w:rPr>
              <w:t>な</w:t>
            </w:r>
            <w:r w:rsidR="00ED1FE1" w:rsidRPr="0068165F">
              <w:rPr>
                <w:rFonts w:ascii="Times New Roman" w:eastAsia="ＭＳ 明朝" w:hAnsi="Times New Roman" w:cs="ＭＳ 明朝" w:hint="eastAsia"/>
                <w:color w:val="FF0000"/>
                <w:sz w:val="22"/>
                <w:szCs w:val="22"/>
                <w:lang w:eastAsia="ja-JP"/>
              </w:rPr>
              <w:t>る</w:t>
            </w:r>
            <w:r w:rsidRPr="0068165F">
              <w:rPr>
                <w:rFonts w:ascii="Times New Roman" w:eastAsia="ＭＳ 明朝" w:hAnsi="Times New Roman" w:cs="ＭＳ 明朝" w:hint="eastAsia"/>
                <w:color w:val="FF0000"/>
                <w:sz w:val="22"/>
                <w:szCs w:val="22"/>
                <w:lang w:eastAsia="ja-JP"/>
              </w:rPr>
              <w:t>ケース</w:t>
            </w:r>
            <w:r w:rsidR="008F0B15" w:rsidRPr="0068165F">
              <w:rPr>
                <w:rFonts w:ascii="Times New Roman" w:eastAsia="ＭＳ 明朝" w:hAnsi="Times New Roman" w:cs="ＭＳ 明朝" w:hint="eastAsia"/>
                <w:color w:val="FF0000"/>
                <w:sz w:val="22"/>
                <w:szCs w:val="22"/>
                <w:lang w:eastAsia="ja-JP"/>
              </w:rPr>
              <w:t>で</w:t>
            </w:r>
            <w:r w:rsidRPr="0068165F">
              <w:rPr>
                <w:rFonts w:ascii="Times New Roman" w:eastAsia="ＭＳ 明朝" w:hAnsi="Times New Roman" w:cs="ＭＳ 明朝" w:hint="eastAsia"/>
                <w:color w:val="FF0000"/>
                <w:sz w:val="22"/>
                <w:szCs w:val="22"/>
                <w:lang w:eastAsia="ja-JP"/>
              </w:rPr>
              <w:t>は、補償の内容を記載すること。</w:t>
            </w:r>
          </w:p>
          <w:p w14:paraId="7AF923A7" w14:textId="62C2CDA1" w:rsidR="007D4546" w:rsidRPr="0068165F" w:rsidRDefault="007D4546">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cs="ＭＳ 明朝" w:hint="eastAsia"/>
                <w:color w:val="FF0000"/>
                <w:sz w:val="22"/>
                <w:szCs w:val="22"/>
                <w:lang w:eastAsia="ja-JP"/>
              </w:rPr>
              <w:t>補償保険へ加入する場合は、補償の内容を記載する</w:t>
            </w:r>
            <w:r w:rsidR="00ED1FE1" w:rsidRPr="0068165F">
              <w:rPr>
                <w:rFonts w:ascii="Times New Roman" w:eastAsia="ＭＳ 明朝" w:hAnsi="Times New Roman" w:cs="ＭＳ 明朝" w:hint="eastAsia"/>
                <w:color w:val="FF0000"/>
                <w:sz w:val="22"/>
                <w:szCs w:val="22"/>
                <w:lang w:eastAsia="ja-JP"/>
              </w:rPr>
              <w:t>か</w:t>
            </w:r>
            <w:r w:rsidRPr="0068165F">
              <w:rPr>
                <w:rFonts w:ascii="Times New Roman" w:eastAsia="ＭＳ 明朝" w:hAnsi="Times New Roman" w:cs="ＭＳ 明朝" w:hint="eastAsia"/>
                <w:color w:val="FF0000"/>
                <w:sz w:val="22"/>
                <w:szCs w:val="22"/>
                <w:lang w:eastAsia="ja-JP"/>
              </w:rPr>
              <w:t>、又は</w:t>
            </w:r>
            <w:r w:rsidR="00ED1FE1" w:rsidRPr="0068165F">
              <w:rPr>
                <w:rFonts w:ascii="Times New Roman" w:eastAsia="ＭＳ 明朝" w:hAnsi="Times New Roman" w:cs="ＭＳ 明朝" w:hint="eastAsia"/>
                <w:color w:val="FF0000"/>
                <w:sz w:val="22"/>
                <w:szCs w:val="22"/>
                <w:lang w:eastAsia="ja-JP"/>
              </w:rPr>
              <w:t>説明文書の</w:t>
            </w:r>
            <w:r w:rsidRPr="0068165F">
              <w:rPr>
                <w:rFonts w:ascii="Times New Roman" w:eastAsia="ＭＳ 明朝" w:hAnsi="Times New Roman" w:cs="ＭＳ 明朝" w:hint="eastAsia"/>
                <w:color w:val="FF0000"/>
                <w:sz w:val="22"/>
                <w:szCs w:val="22"/>
                <w:lang w:eastAsia="ja-JP"/>
              </w:rPr>
              <w:t>別紙</w:t>
            </w:r>
            <w:r w:rsidR="00ED1FE1" w:rsidRPr="0068165F">
              <w:rPr>
                <w:rFonts w:ascii="Times New Roman" w:eastAsia="ＭＳ 明朝" w:hAnsi="Times New Roman" w:cs="ＭＳ 明朝" w:hint="eastAsia"/>
                <w:color w:val="FF0000"/>
                <w:sz w:val="22"/>
                <w:szCs w:val="22"/>
                <w:lang w:eastAsia="ja-JP"/>
              </w:rPr>
              <w:t>として</w:t>
            </w:r>
            <w:r w:rsidR="00ED1FE1" w:rsidRPr="0068165F">
              <w:rPr>
                <w:rFonts w:ascii="Times New Roman" w:eastAsia="ＭＳ 明朝" w:hAnsi="Times New Roman" w:hint="eastAsia"/>
                <w:color w:val="FF0000"/>
                <w:sz w:val="22"/>
                <w:szCs w:val="22"/>
                <w:lang w:eastAsia="ja-JP"/>
              </w:rPr>
              <w:t>［補償の概要］が記載された文書を</w:t>
            </w:r>
            <w:r w:rsidRPr="0068165F">
              <w:rPr>
                <w:rFonts w:ascii="Times New Roman" w:eastAsia="ＭＳ 明朝" w:hAnsi="Times New Roman" w:cs="ＭＳ 明朝" w:hint="eastAsia"/>
                <w:color w:val="FF0000"/>
                <w:sz w:val="22"/>
                <w:szCs w:val="22"/>
                <w:lang w:eastAsia="ja-JP"/>
              </w:rPr>
              <w:t>添付すること。</w:t>
            </w:r>
          </w:p>
        </w:tc>
      </w:tr>
    </w:tbl>
    <w:p w14:paraId="50242539" w14:textId="012C89CD" w:rsidR="00593EED" w:rsidRPr="0068165F" w:rsidRDefault="00593EED"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補償の有無の記載が必要ない場合）</w:t>
      </w:r>
    </w:p>
    <w:p w14:paraId="15B4D36A" w14:textId="72D86E0B" w:rsidR="00593EED" w:rsidRPr="0068165F" w:rsidRDefault="00593EED" w:rsidP="009A7AC2">
      <w:pPr>
        <w:pStyle w:val="a5"/>
        <w:ind w:left="0" w:firstLineChars="100" w:firstLine="220"/>
        <w:jc w:val="both"/>
        <w:rPr>
          <w:rFonts w:ascii="Times New Roman" w:eastAsia="ＭＳ 明朝" w:hAnsi="Times New Roman"/>
          <w:color w:val="0070C0"/>
          <w:sz w:val="22"/>
          <w:szCs w:val="22"/>
          <w:lang w:eastAsia="ja-JP"/>
        </w:rPr>
      </w:pPr>
      <w:bookmarkStart w:id="111" w:name="_Hlk192250596"/>
      <w:r w:rsidRPr="0068165F">
        <w:rPr>
          <w:rFonts w:ascii="Times New Roman" w:eastAsia="ＭＳ 明朝" w:hAnsi="Times New Roman" w:hint="eastAsia"/>
          <w:color w:val="0070C0"/>
          <w:sz w:val="22"/>
          <w:szCs w:val="22"/>
          <w:lang w:eastAsia="ja-JP"/>
        </w:rPr>
        <w:t>この研究により、予測できなかった重い副作用などの健康被害が生じることは想定されません</w:t>
      </w:r>
      <w:r w:rsidR="008F1C75" w:rsidRPr="0068165F">
        <w:rPr>
          <w:rFonts w:ascii="Times New Roman" w:eastAsia="ＭＳ 明朝" w:hAnsi="Times New Roman" w:hint="eastAsia"/>
          <w:color w:val="0070C0"/>
          <w:sz w:val="22"/>
          <w:szCs w:val="22"/>
          <w:lang w:eastAsia="ja-JP"/>
        </w:rPr>
        <w:t>が、副作用等の健康被害を受けた場合は、通常の診療同様に適切に対処します</w:t>
      </w:r>
      <w:r w:rsidRPr="0068165F">
        <w:rPr>
          <w:rFonts w:ascii="Times New Roman" w:eastAsia="ＭＳ 明朝" w:hAnsi="Times New Roman" w:hint="eastAsia"/>
          <w:color w:val="0070C0"/>
          <w:sz w:val="22"/>
          <w:szCs w:val="22"/>
          <w:lang w:eastAsia="ja-JP"/>
        </w:rPr>
        <w:t>。</w:t>
      </w:r>
    </w:p>
    <w:bookmarkEnd w:id="111"/>
    <w:p w14:paraId="44A16D0F" w14:textId="28A01665" w:rsidR="00FD20A6" w:rsidRPr="0068165F" w:rsidRDefault="00FD20A6">
      <w:pPr>
        <w:pStyle w:val="a5"/>
        <w:ind w:left="0"/>
        <w:jc w:val="both"/>
        <w:rPr>
          <w:rFonts w:ascii="Times New Roman" w:eastAsia="ＭＳ 明朝" w:hAnsi="Times New Roman"/>
          <w:color w:val="0070C0"/>
          <w:sz w:val="22"/>
          <w:szCs w:val="22"/>
          <w:lang w:eastAsia="ja-JP"/>
        </w:rPr>
      </w:pPr>
    </w:p>
    <w:p w14:paraId="1AFCE174" w14:textId="393CDF16" w:rsidR="00593EED" w:rsidRPr="0068165F" w:rsidRDefault="00593EED"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lastRenderedPageBreak/>
        <w:t>補償がない場合）</w:t>
      </w:r>
    </w:p>
    <w:p w14:paraId="7261D5B0" w14:textId="74028B7D" w:rsidR="00593EED" w:rsidRPr="0068165F" w:rsidRDefault="00593EED"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に参加中または終了後にこの研究に参加したことが原因となって予想しなかった重い副作用等の健康被害を受けた場合は、通常の診療同様に適切に対処します。その際の医療費はあなたが加入している健康保険で、あなた自身にご負担いただくことになります。</w:t>
      </w:r>
    </w:p>
    <w:p w14:paraId="2E4FA3C5" w14:textId="0EB02927" w:rsidR="00593EED" w:rsidRPr="0068165F" w:rsidRDefault="00593EED" w:rsidP="009A7AC2">
      <w:pPr>
        <w:pStyle w:val="a5"/>
        <w:ind w:left="0" w:firstLineChars="100" w:firstLine="220"/>
        <w:jc w:val="both"/>
        <w:rPr>
          <w:rFonts w:ascii="Times New Roman" w:eastAsia="ＭＳ 明朝" w:hAnsi="Times New Roman"/>
          <w:color w:val="0070C0"/>
          <w:sz w:val="22"/>
          <w:szCs w:val="22"/>
          <w:u w:val="single"/>
          <w:lang w:eastAsia="ja-JP"/>
        </w:rPr>
      </w:pPr>
      <w:r w:rsidRPr="0068165F">
        <w:rPr>
          <w:rFonts w:ascii="Times New Roman" w:eastAsia="ＭＳ 明朝" w:hAnsi="Times New Roman" w:hint="eastAsia"/>
          <w:color w:val="0070C0"/>
          <w:sz w:val="22"/>
          <w:szCs w:val="22"/>
          <w:lang w:eastAsia="ja-JP"/>
        </w:rPr>
        <w:t>この研究に参加されることにより補償金が支払われることはありません。</w:t>
      </w:r>
    </w:p>
    <w:p w14:paraId="404A8685" w14:textId="77777777" w:rsidR="00593EED" w:rsidRPr="0068165F" w:rsidRDefault="00593EED" w:rsidP="009A7AC2">
      <w:pPr>
        <w:pStyle w:val="a5"/>
        <w:ind w:left="0"/>
        <w:jc w:val="both"/>
        <w:rPr>
          <w:rFonts w:ascii="Times New Roman" w:eastAsia="ＭＳ 明朝" w:hAnsi="Times New Roman"/>
          <w:color w:val="0070C0"/>
          <w:sz w:val="22"/>
          <w:szCs w:val="22"/>
          <w:u w:val="single"/>
          <w:lang w:eastAsia="ja-JP"/>
        </w:rPr>
      </w:pPr>
    </w:p>
    <w:p w14:paraId="061780E0" w14:textId="14756D67" w:rsidR="00593EED" w:rsidRPr="0068165F" w:rsidRDefault="00593EED"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補償がある場合（補償金の支払いのある保険に加入した場合））</w:t>
      </w:r>
    </w:p>
    <w:p w14:paraId="4EB7BBB5" w14:textId="66D4233F" w:rsidR="00593EED" w:rsidRPr="0068165F" w:rsidRDefault="00593EED" w:rsidP="009A7AC2">
      <w:pPr>
        <w:pStyle w:val="a5"/>
        <w:ind w:left="0" w:firstLineChars="100" w:firstLine="220"/>
        <w:jc w:val="both"/>
        <w:rPr>
          <w:rFonts w:ascii="Times New Roman" w:eastAsia="ＭＳ 明朝" w:hAnsi="Times New Roman"/>
          <w:color w:val="0070C0"/>
          <w:sz w:val="22"/>
          <w:szCs w:val="22"/>
          <w:u w:val="single"/>
          <w:lang w:eastAsia="ja-JP"/>
        </w:rPr>
      </w:pPr>
      <w:r w:rsidRPr="0068165F">
        <w:rPr>
          <w:rFonts w:ascii="Times New Roman" w:eastAsia="ＭＳ 明朝" w:hAnsi="Times New Roman" w:hint="eastAsia"/>
          <w:color w:val="0070C0"/>
          <w:sz w:val="22"/>
          <w:szCs w:val="22"/>
          <w:lang w:eastAsia="ja-JP"/>
        </w:rPr>
        <w:t>万が一、この臨床研究により、予測できなかった重い副作用などの健康被害が生じた場合には、通常の診療と同様に病状に応じた適切な対処をいたします。その際の医療費はあなたが加入している健康保険で、あなた自身にご負担いただくことになります。ただし、一定水準を超える健康被害に対しては金銭的な補償を行う場合があります。</w:t>
      </w:r>
    </w:p>
    <w:p w14:paraId="14001E24" w14:textId="57FEAACD" w:rsidR="00633A07" w:rsidRPr="0068165F" w:rsidRDefault="00633A07" w:rsidP="00C363C7">
      <w:pPr>
        <w:pStyle w:val="a5"/>
        <w:ind w:left="0"/>
        <w:jc w:val="both"/>
        <w:rPr>
          <w:rFonts w:ascii="Times New Roman" w:eastAsia="ＭＳ 明朝" w:hAnsi="Times New Roman"/>
          <w:sz w:val="22"/>
          <w:szCs w:val="22"/>
          <w:lang w:eastAsia="ja-JP"/>
        </w:rPr>
      </w:pPr>
    </w:p>
    <w:p w14:paraId="5FEB71E8" w14:textId="77777777" w:rsidR="00F03633" w:rsidRPr="0068165F" w:rsidRDefault="00F03633" w:rsidP="00C363C7">
      <w:pPr>
        <w:pStyle w:val="a5"/>
        <w:ind w:left="0"/>
        <w:jc w:val="both"/>
        <w:rPr>
          <w:rFonts w:ascii="Times New Roman" w:eastAsia="ＭＳ 明朝" w:hAnsi="Times New Roman"/>
          <w:sz w:val="22"/>
          <w:szCs w:val="22"/>
          <w:lang w:eastAsia="ja-JP"/>
        </w:rPr>
      </w:pPr>
    </w:p>
    <w:p w14:paraId="53B8D11D" w14:textId="1DD815B4" w:rsidR="00D35140" w:rsidRPr="0068165F" w:rsidRDefault="00FD20A6" w:rsidP="009A7AC2">
      <w:pPr>
        <w:pStyle w:val="a5"/>
        <w:ind w:left="0"/>
        <w:jc w:val="both"/>
        <w:rPr>
          <w:rFonts w:ascii="Times New Roman" w:eastAsia="ＭＳ 明朝" w:hAnsi="Times New Roman"/>
          <w:lang w:eastAsia="ja-JP"/>
        </w:rPr>
      </w:pPr>
      <w:r w:rsidRPr="0068165F">
        <w:rPr>
          <w:rFonts w:ascii="Times New Roman" w:eastAsia="ＭＳ 明朝" w:hAnsi="Times New Roman"/>
          <w:lang w:eastAsia="ja-JP"/>
        </w:rPr>
        <w:t>11.</w:t>
      </w:r>
      <w:bookmarkStart w:id="112" w:name="_Hlk73455536"/>
      <w:r w:rsidR="00633A07" w:rsidRPr="0068165F">
        <w:rPr>
          <w:rFonts w:ascii="Times New Roman" w:eastAsia="ＭＳ 明朝" w:hAnsi="Times New Roman"/>
          <w:lang w:eastAsia="ja-JP"/>
        </w:rPr>
        <w:t xml:space="preserve"> </w:t>
      </w:r>
      <w:r w:rsidRPr="0068165F">
        <w:rPr>
          <w:rFonts w:ascii="Times New Roman" w:eastAsia="ＭＳ 明朝" w:hAnsi="Times New Roman" w:hint="eastAsia"/>
          <w:lang w:eastAsia="ja-JP"/>
        </w:rPr>
        <w:t>経済的負担</w:t>
      </w:r>
      <w:r w:rsidR="000427D4" w:rsidRPr="0068165F">
        <w:rPr>
          <w:rFonts w:ascii="Times New Roman" w:eastAsia="ＭＳ 明朝" w:hAnsi="Times New Roman" w:hint="eastAsia"/>
          <w:lang w:eastAsia="ja-JP"/>
        </w:rPr>
        <w:t>また</w:t>
      </w:r>
      <w:r w:rsidRPr="0068165F">
        <w:rPr>
          <w:rFonts w:ascii="Times New Roman" w:eastAsia="ＭＳ 明朝" w:hAnsi="Times New Roman" w:hint="eastAsia"/>
          <w:lang w:eastAsia="ja-JP"/>
        </w:rPr>
        <w:t>は謝礼</w:t>
      </w:r>
      <w:bookmarkEnd w:id="112"/>
    </w:p>
    <w:tbl>
      <w:tblPr>
        <w:tblStyle w:val="af1"/>
        <w:tblW w:w="5000" w:type="pct"/>
        <w:tblLook w:val="04A0" w:firstRow="1" w:lastRow="0" w:firstColumn="1" w:lastColumn="0" w:noHBand="0" w:noVBand="1"/>
      </w:tblPr>
      <w:tblGrid>
        <w:gridCol w:w="9736"/>
      </w:tblGrid>
      <w:tr w:rsidR="007D4546" w:rsidRPr="0068165F" w14:paraId="24C99011" w14:textId="77777777" w:rsidTr="009A7AC2">
        <w:tc>
          <w:tcPr>
            <w:tcW w:w="5000" w:type="pct"/>
            <w:tcBorders>
              <w:top w:val="single" w:sz="4" w:space="0" w:color="FF0000"/>
              <w:left w:val="single" w:sz="4" w:space="0" w:color="FF0000"/>
              <w:bottom w:val="single" w:sz="4" w:space="0" w:color="FF0000"/>
              <w:right w:val="single" w:sz="4" w:space="0" w:color="FF0000"/>
            </w:tcBorders>
          </w:tcPr>
          <w:p w14:paraId="36CC61BD" w14:textId="77777777" w:rsidR="007D4546" w:rsidRPr="0068165F" w:rsidRDefault="007D4546">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研究参加に伴う費用負担も謝礼（負担軽減費）の支払いもない場合は、その旨を記載すること。</w:t>
            </w:r>
          </w:p>
          <w:p w14:paraId="050EA15C" w14:textId="14627F17" w:rsidR="00DB3A1F" w:rsidRPr="0068165F" w:rsidRDefault="00DB3A1F" w:rsidP="009A7AC2">
            <w:pPr>
              <w:pStyle w:val="a5"/>
              <w:numPr>
                <w:ilvl w:val="0"/>
                <w:numId w:val="38"/>
              </w:numPr>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研究は通常は保険診療内で行われ、治療費は保険診療の自己負担分が患者本人の負担となることを記載すること。</w:t>
            </w:r>
          </w:p>
          <w:p w14:paraId="2D72485C" w14:textId="1C3903C3" w:rsidR="00DB3A1F" w:rsidRPr="0068165F" w:rsidRDefault="00DB3A1F" w:rsidP="009A7AC2">
            <w:pPr>
              <w:pStyle w:val="a5"/>
              <w:numPr>
                <w:ilvl w:val="0"/>
                <w:numId w:val="38"/>
              </w:numPr>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薬剤や検査の費用を研究費等で負担する場合は、その旨を記載すること。なお、無作為化比較研究の場合は、それぞれの群の治療費の記載があることが望ましい。</w:t>
            </w:r>
          </w:p>
          <w:p w14:paraId="72B4FFE3" w14:textId="00F5FFB6" w:rsidR="007D4546" w:rsidRPr="0068165F" w:rsidRDefault="00DB3A1F">
            <w:pPr>
              <w:pStyle w:val="a5"/>
              <w:numPr>
                <w:ilvl w:val="0"/>
                <w:numId w:val="38"/>
              </w:numPr>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謝礼の支払いがある場合には、その旨を記載すること。支払いについては、あくまでも研究参加に伴って発生する交通費等を補填する目的（負担軽減費としての支払い）であることを明示することが望ましい。</w:t>
            </w:r>
          </w:p>
        </w:tc>
      </w:tr>
    </w:tbl>
    <w:p w14:paraId="3F0890DC" w14:textId="3FDB9480" w:rsidR="00DB3A1F" w:rsidRPr="0068165F" w:rsidRDefault="00DB3A1F"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保険診療内での研究であって謝礼の支払いもない場合</w:t>
      </w:r>
      <w:r w:rsidR="00B22690" w:rsidRPr="0068165F">
        <w:rPr>
          <w:rFonts w:ascii="Times New Roman" w:eastAsia="ＭＳ 明朝" w:hAnsi="Times New Roman" w:hint="eastAsia"/>
          <w:color w:val="FF0000"/>
          <w:sz w:val="22"/>
          <w:szCs w:val="22"/>
          <w:lang w:eastAsia="ja-JP"/>
        </w:rPr>
        <w:t>）</w:t>
      </w:r>
    </w:p>
    <w:p w14:paraId="46AA0EA7" w14:textId="7A878A35" w:rsidR="00DB3A1F" w:rsidRPr="0068165F" w:rsidRDefault="00DB3A1F"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で使用する薬はいずれも厚生労働省により○の薬として承認され、使用されているものです。そのため、あなたは、加入している健康保険の規定に従った自己負担分を支払うこととなります。ご参加いただくにあたって、あなたの費用負担が通常の診療より増えることはありません。また、この研究参加に伴い、交通費などをお支払いすることはありません。</w:t>
      </w:r>
    </w:p>
    <w:p w14:paraId="66355F90" w14:textId="04728D0C" w:rsidR="00633A07" w:rsidRPr="0068165F" w:rsidRDefault="00633A07" w:rsidP="00C363C7">
      <w:pPr>
        <w:pStyle w:val="a5"/>
        <w:ind w:left="0"/>
        <w:jc w:val="both"/>
        <w:rPr>
          <w:rFonts w:ascii="Times New Roman" w:eastAsia="ＭＳ 明朝" w:hAnsi="Times New Roman"/>
          <w:sz w:val="22"/>
          <w:szCs w:val="22"/>
          <w:lang w:eastAsia="ja-JP"/>
        </w:rPr>
      </w:pPr>
    </w:p>
    <w:p w14:paraId="3999AFEB" w14:textId="77777777" w:rsidR="00F03633" w:rsidRPr="0068165F" w:rsidRDefault="00F03633" w:rsidP="00C363C7">
      <w:pPr>
        <w:pStyle w:val="a5"/>
        <w:ind w:left="0"/>
        <w:jc w:val="both"/>
        <w:rPr>
          <w:rFonts w:ascii="Times New Roman" w:eastAsia="ＭＳ 明朝" w:hAnsi="Times New Roman"/>
          <w:sz w:val="22"/>
          <w:szCs w:val="22"/>
          <w:lang w:eastAsia="ja-JP"/>
        </w:rPr>
      </w:pPr>
    </w:p>
    <w:p w14:paraId="4DF88D6C" w14:textId="19585964" w:rsidR="002C4BFD"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rPr>
        <w:t>12.</w:t>
      </w:r>
      <w:bookmarkStart w:id="113" w:name="_Hlk73455545"/>
      <w:r w:rsidR="00633A07" w:rsidRPr="0068165F">
        <w:rPr>
          <w:rFonts w:ascii="Times New Roman" w:eastAsia="ＭＳ 明朝" w:hAnsi="Times New Roman"/>
        </w:rPr>
        <w:t xml:space="preserve"> </w:t>
      </w:r>
      <w:proofErr w:type="spellStart"/>
      <w:r w:rsidRPr="0068165F">
        <w:rPr>
          <w:rFonts w:ascii="Times New Roman" w:eastAsia="ＭＳ 明朝" w:hAnsi="Times New Roman" w:hint="eastAsia"/>
        </w:rPr>
        <w:t>個人情報の保護</w:t>
      </w:r>
      <w:bookmarkEnd w:id="113"/>
      <w:proofErr w:type="spellEnd"/>
    </w:p>
    <w:tbl>
      <w:tblPr>
        <w:tblStyle w:val="af1"/>
        <w:tblW w:w="5000" w:type="pct"/>
        <w:tblLook w:val="04A0" w:firstRow="1" w:lastRow="0" w:firstColumn="1" w:lastColumn="0" w:noHBand="0" w:noVBand="1"/>
      </w:tblPr>
      <w:tblGrid>
        <w:gridCol w:w="9736"/>
      </w:tblGrid>
      <w:tr w:rsidR="00DB3A1F" w:rsidRPr="0068165F" w14:paraId="5F635821"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113008D9" w14:textId="7E7A2980" w:rsidR="00DB3A1F" w:rsidRPr="0068165F" w:rsidRDefault="00DB3A1F" w:rsidP="00CA7587">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研究計画書の「個人情報等の取り扱い」に記載した内容に基づいて説明すること。</w:t>
            </w:r>
          </w:p>
          <w:p w14:paraId="4383AC11" w14:textId="52A5CE1A" w:rsidR="00DB3A1F" w:rsidRPr="0068165F" w:rsidRDefault="00DB3A1F" w:rsidP="00DB3A1F">
            <w:pPr>
              <w:pStyle w:val="a5"/>
              <w:numPr>
                <w:ilvl w:val="0"/>
                <w:numId w:val="22"/>
              </w:numPr>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研究対象者等に係る個人情報等（例えば、研究対象者から取得した試料・情報であって</w:t>
            </w:r>
            <w:r w:rsidR="002060AF" w:rsidRPr="0068165F">
              <w:rPr>
                <w:rFonts w:ascii="Times New Roman" w:eastAsia="ＭＳ 明朝" w:hAnsi="Times New Roman" w:hint="eastAsia"/>
                <w:color w:val="FF0000"/>
                <w:spacing w:val="1"/>
                <w:sz w:val="22"/>
                <w:szCs w:val="22"/>
                <w:lang w:eastAsia="ja-JP"/>
              </w:rPr>
              <w:t>加工</w:t>
            </w:r>
            <w:r w:rsidRPr="0068165F">
              <w:rPr>
                <w:rFonts w:ascii="Times New Roman" w:eastAsia="ＭＳ 明朝" w:hAnsi="Times New Roman" w:hint="eastAsia"/>
                <w:color w:val="FF0000"/>
                <w:spacing w:val="1"/>
                <w:sz w:val="22"/>
                <w:szCs w:val="22"/>
                <w:lang w:eastAsia="ja-JP"/>
              </w:rPr>
              <w:t>されていないもの）を共同研究機関に提供するときは、提供する個人情報等の内容、提供を受ける共同研究機関の名称、当該共同研究機関における利用目的、提供された個人情報等の管理について責任を有する者の氏名又は名称を含めて説明すること。なお、共同研究機関に提供された個人情報について、研究対象者等から、以下の場合において開示等の求めがなされたときは、該当する個人情報等を保有している全ての共同研究機関において対応が必要となる場合がある。</w:t>
            </w:r>
          </w:p>
          <w:p w14:paraId="2D6CEAA2" w14:textId="77777777" w:rsidR="00DB3A1F" w:rsidRPr="0068165F" w:rsidRDefault="00DB3A1F" w:rsidP="00DB3A1F">
            <w:pPr>
              <w:pStyle w:val="a5"/>
              <w:numPr>
                <w:ilvl w:val="0"/>
                <w:numId w:val="31"/>
              </w:numPr>
              <w:ind w:leftChars="200" w:left="840"/>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保有する個人情報の内容が事実でないという理由によって訂正等を求められた場合</w:t>
            </w:r>
          </w:p>
          <w:p w14:paraId="46721641" w14:textId="77777777" w:rsidR="00DB3A1F" w:rsidRPr="0068165F" w:rsidRDefault="00DB3A1F" w:rsidP="00DB3A1F">
            <w:pPr>
              <w:pStyle w:val="a5"/>
              <w:numPr>
                <w:ilvl w:val="0"/>
                <w:numId w:val="31"/>
              </w:numPr>
              <w:ind w:leftChars="200" w:left="840"/>
              <w:jc w:val="both"/>
              <w:rPr>
                <w:rFonts w:ascii="Times New Roman" w:eastAsia="ＭＳ 明朝" w:hAnsi="Times New Roman"/>
                <w:color w:val="FF0000"/>
                <w:spacing w:val="1"/>
                <w:sz w:val="22"/>
                <w:szCs w:val="22"/>
                <w:lang w:eastAsia="ja-JP"/>
              </w:rPr>
            </w:pPr>
            <w:r w:rsidRPr="0068165F">
              <w:rPr>
                <w:rFonts w:ascii="Times New Roman" w:eastAsia="ＭＳ 明朝" w:hAnsi="Times New Roman" w:hint="eastAsia"/>
                <w:color w:val="FF0000"/>
                <w:spacing w:val="1"/>
                <w:sz w:val="22"/>
                <w:szCs w:val="22"/>
                <w:lang w:eastAsia="ja-JP"/>
              </w:rPr>
              <w:t>本人等からの求めに応じて、保有する個人情報のうちその本人に関するものについて、不正の手段により取得され、又は研究対象者等からあらかじめ同意を受けている範囲を超えて取り扱われている場合</w:t>
            </w:r>
          </w:p>
          <w:p w14:paraId="756FDC4C" w14:textId="183705D7" w:rsidR="00DB3A1F" w:rsidRPr="0068165F" w:rsidRDefault="00DB3A1F" w:rsidP="009A7AC2">
            <w:pPr>
              <w:pStyle w:val="a5"/>
              <w:numPr>
                <w:ilvl w:val="0"/>
                <w:numId w:val="31"/>
              </w:numPr>
              <w:ind w:leftChars="200" w:left="84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pacing w:val="1"/>
                <w:sz w:val="22"/>
                <w:szCs w:val="22"/>
                <w:lang w:eastAsia="ja-JP"/>
              </w:rPr>
              <w:t>本人等からの求めに応じて特定の個人を識別することができる試料・情報であって本人に関するものについて、インフォームド・コンセントを受ける手続等がなされずに他の研究機関に提供されている場合</w:t>
            </w:r>
          </w:p>
        </w:tc>
      </w:tr>
    </w:tbl>
    <w:p w14:paraId="4AFF511A" w14:textId="314EDCE8" w:rsidR="00192008" w:rsidRPr="0068165F" w:rsidRDefault="00DB3A1F" w:rsidP="009A7AC2">
      <w:pPr>
        <w:pStyle w:val="a5"/>
        <w:ind w:left="0" w:firstLineChars="100" w:firstLine="220"/>
        <w:jc w:val="both"/>
        <w:rPr>
          <w:rFonts w:ascii="Times New Roman" w:eastAsia="ＭＳ 明朝" w:hAnsi="Times New Roman"/>
          <w:color w:val="0070C0"/>
          <w:sz w:val="22"/>
          <w:szCs w:val="22"/>
          <w:lang w:val="x-none" w:eastAsia="ja-JP"/>
        </w:rPr>
      </w:pPr>
      <w:r w:rsidRPr="0068165F">
        <w:rPr>
          <w:rFonts w:ascii="Times New Roman" w:eastAsia="ＭＳ 明朝" w:hAnsi="Times New Roman" w:hint="eastAsia"/>
          <w:color w:val="0070C0"/>
          <w:sz w:val="22"/>
          <w:szCs w:val="22"/>
          <w:lang w:val="x-none" w:eastAsia="ja-JP"/>
        </w:rPr>
        <w:t>この研究にご参加いただいた場合、</w:t>
      </w:r>
      <w:r w:rsidR="003412F0" w:rsidRPr="0068165F">
        <w:rPr>
          <w:rFonts w:ascii="Times New Roman" w:eastAsia="ＭＳ 明朝" w:hAnsi="Times New Roman" w:hint="eastAsia"/>
          <w:color w:val="0070C0"/>
          <w:sz w:val="22"/>
          <w:szCs w:val="22"/>
          <w:lang w:eastAsia="ja-JP"/>
        </w:rPr>
        <w:t>○、○</w:t>
      </w:r>
      <w:r w:rsidRPr="0068165F">
        <w:rPr>
          <w:rFonts w:ascii="Times New Roman" w:eastAsia="ＭＳ 明朝" w:hAnsi="Times New Roman" w:hint="eastAsia"/>
          <w:color w:val="0070C0"/>
          <w:sz w:val="22"/>
          <w:szCs w:val="22"/>
          <w:lang w:val="x-none" w:eastAsia="ja-JP"/>
        </w:rPr>
        <w:t>など、この研究に関するデータは、</w:t>
      </w:r>
      <w:r w:rsidR="0020484C" w:rsidRPr="0068165F">
        <w:rPr>
          <w:rFonts w:ascii="Times New Roman" w:eastAsia="ＭＳ 明朝" w:hAnsi="Times New Roman" w:hint="eastAsia"/>
          <w:color w:val="0070C0"/>
          <w:sz w:val="22"/>
          <w:szCs w:val="22"/>
          <w:lang w:val="x-none" w:eastAsia="ja-JP"/>
        </w:rPr>
        <w:t>あなたのお名前ではなく研究用</w:t>
      </w:r>
      <w:r w:rsidR="00A34E50" w:rsidRPr="0068165F">
        <w:rPr>
          <w:rFonts w:ascii="Times New Roman" w:eastAsia="ＭＳ 明朝" w:hAnsi="Times New Roman" w:hint="eastAsia"/>
          <w:color w:val="0070C0"/>
          <w:sz w:val="22"/>
          <w:szCs w:val="22"/>
          <w:lang w:val="x-none" w:eastAsia="ja-JP"/>
        </w:rPr>
        <w:t>番号</w:t>
      </w:r>
      <w:r w:rsidR="0020484C" w:rsidRPr="0068165F">
        <w:rPr>
          <w:rFonts w:ascii="Times New Roman" w:eastAsia="ＭＳ 明朝" w:hAnsi="Times New Roman" w:hint="eastAsia"/>
          <w:color w:val="0070C0"/>
          <w:sz w:val="22"/>
          <w:szCs w:val="22"/>
          <w:lang w:val="x-none" w:eastAsia="ja-JP"/>
        </w:rPr>
        <w:t>を使用して管理し、個人を特定できない形にします。</w:t>
      </w:r>
    </w:p>
    <w:p w14:paraId="39AB9E4B" w14:textId="71015329" w:rsidR="0020484C" w:rsidRPr="0068165F" w:rsidRDefault="00192008">
      <w:pPr>
        <w:pStyle w:val="a5"/>
        <w:ind w:left="0" w:firstLineChars="100" w:firstLine="220"/>
        <w:jc w:val="both"/>
        <w:rPr>
          <w:rFonts w:ascii="Times New Roman" w:eastAsia="ＭＳ 明朝" w:hAnsi="Times New Roman"/>
          <w:color w:val="0070C0"/>
          <w:sz w:val="22"/>
          <w:szCs w:val="22"/>
          <w:lang w:val="x-none" w:eastAsia="ja-JP"/>
        </w:rPr>
      </w:pPr>
      <w:r w:rsidRPr="0068165F">
        <w:rPr>
          <w:rFonts w:ascii="Times New Roman" w:eastAsia="ＭＳ 明朝" w:hAnsi="Times New Roman" w:hint="eastAsia"/>
          <w:color w:val="0070C0"/>
          <w:sz w:val="22"/>
          <w:szCs w:val="22"/>
          <w:lang w:val="x-none" w:eastAsia="ja-JP"/>
        </w:rPr>
        <w:t>研究に関するデータは、</w:t>
      </w:r>
      <w:r w:rsidR="00DB3A1F" w:rsidRPr="0068165F">
        <w:rPr>
          <w:rFonts w:ascii="Times New Roman" w:eastAsia="ＭＳ 明朝" w:hAnsi="Times New Roman" w:hint="eastAsia"/>
          <w:color w:val="0070C0"/>
          <w:sz w:val="22"/>
          <w:szCs w:val="22"/>
          <w:lang w:val="x-none" w:eastAsia="ja-JP"/>
        </w:rPr>
        <w:t>●に</w:t>
      </w:r>
      <w:r w:rsidR="0020484C" w:rsidRPr="0068165F">
        <w:rPr>
          <w:rFonts w:ascii="Times New Roman" w:eastAsia="ＭＳ 明朝" w:hAnsi="Times New Roman" w:hint="eastAsia"/>
          <w:color w:val="0070C0"/>
          <w:sz w:val="22"/>
          <w:szCs w:val="22"/>
          <w:lang w:val="x-none" w:eastAsia="ja-JP"/>
        </w:rPr>
        <w:t>提供</w:t>
      </w:r>
      <w:r w:rsidR="00DB3A1F" w:rsidRPr="0068165F">
        <w:rPr>
          <w:rFonts w:ascii="Times New Roman" w:eastAsia="ＭＳ 明朝" w:hAnsi="Times New Roman" w:hint="eastAsia"/>
          <w:color w:val="0070C0"/>
          <w:sz w:val="22"/>
          <w:szCs w:val="22"/>
          <w:lang w:val="x-none" w:eastAsia="ja-JP"/>
        </w:rPr>
        <w:t>され</w:t>
      </w:r>
      <w:r w:rsidR="0020484C" w:rsidRPr="0068165F">
        <w:rPr>
          <w:rFonts w:ascii="Times New Roman" w:eastAsia="ＭＳ 明朝" w:hAnsi="Times New Roman" w:hint="eastAsia"/>
          <w:color w:val="0070C0"/>
          <w:sz w:val="22"/>
          <w:szCs w:val="22"/>
          <w:lang w:val="x-none" w:eastAsia="ja-JP"/>
        </w:rPr>
        <w:t>ますが</w:t>
      </w:r>
      <w:r w:rsidR="00DB3A1F" w:rsidRPr="0068165F">
        <w:rPr>
          <w:rFonts w:ascii="Times New Roman" w:eastAsia="ＭＳ 明朝" w:hAnsi="Times New Roman" w:hint="eastAsia"/>
          <w:color w:val="0070C0"/>
          <w:sz w:val="22"/>
          <w:szCs w:val="22"/>
          <w:lang w:val="x-none" w:eastAsia="ja-JP"/>
        </w:rPr>
        <w:t>、あなたの個人情報</w:t>
      </w:r>
      <w:r w:rsidR="0020484C" w:rsidRPr="0068165F">
        <w:rPr>
          <w:rFonts w:ascii="Times New Roman" w:eastAsia="ＭＳ 明朝" w:hAnsi="Times New Roman" w:hint="eastAsia"/>
          <w:color w:val="0070C0"/>
          <w:sz w:val="22"/>
          <w:szCs w:val="22"/>
          <w:lang w:val="x-none" w:eastAsia="ja-JP"/>
        </w:rPr>
        <w:t>が</w:t>
      </w:r>
      <w:r w:rsidR="00DB3A1F" w:rsidRPr="0068165F">
        <w:rPr>
          <w:rFonts w:ascii="Times New Roman" w:eastAsia="ＭＳ 明朝" w:hAnsi="Times New Roman" w:hint="eastAsia"/>
          <w:color w:val="0070C0"/>
          <w:sz w:val="22"/>
          <w:szCs w:val="22"/>
          <w:lang w:val="x-none" w:eastAsia="ja-JP"/>
        </w:rPr>
        <w:t>特定</w:t>
      </w:r>
      <w:r w:rsidR="0020484C" w:rsidRPr="0068165F">
        <w:rPr>
          <w:rFonts w:ascii="Times New Roman" w:eastAsia="ＭＳ 明朝" w:hAnsi="Times New Roman" w:hint="eastAsia"/>
          <w:color w:val="0070C0"/>
          <w:sz w:val="22"/>
          <w:szCs w:val="22"/>
          <w:lang w:val="x-none" w:eastAsia="ja-JP"/>
        </w:rPr>
        <w:t>され</w:t>
      </w:r>
      <w:r w:rsidR="00DB3A1F" w:rsidRPr="0068165F">
        <w:rPr>
          <w:rFonts w:ascii="Times New Roman" w:eastAsia="ＭＳ 明朝" w:hAnsi="Times New Roman" w:hint="eastAsia"/>
          <w:color w:val="0070C0"/>
          <w:sz w:val="22"/>
          <w:szCs w:val="22"/>
          <w:lang w:val="x-none" w:eastAsia="ja-JP"/>
        </w:rPr>
        <w:t>る形で使用</w:t>
      </w:r>
      <w:r w:rsidR="0020484C" w:rsidRPr="0068165F">
        <w:rPr>
          <w:rFonts w:ascii="Times New Roman" w:eastAsia="ＭＳ 明朝" w:hAnsi="Times New Roman" w:hint="eastAsia"/>
          <w:color w:val="0070C0"/>
          <w:sz w:val="22"/>
          <w:szCs w:val="22"/>
          <w:lang w:val="x-none" w:eastAsia="ja-JP"/>
        </w:rPr>
        <w:t>され</w:t>
      </w:r>
      <w:r w:rsidR="00DB3A1F" w:rsidRPr="0068165F">
        <w:rPr>
          <w:rFonts w:ascii="Times New Roman" w:eastAsia="ＭＳ 明朝" w:hAnsi="Times New Roman" w:hint="eastAsia"/>
          <w:color w:val="0070C0"/>
          <w:sz w:val="22"/>
          <w:szCs w:val="22"/>
          <w:lang w:val="x-none" w:eastAsia="ja-JP"/>
        </w:rPr>
        <w:t>るこ</w:t>
      </w:r>
      <w:r w:rsidR="00DB3A1F" w:rsidRPr="0068165F">
        <w:rPr>
          <w:rFonts w:ascii="Times New Roman" w:eastAsia="ＭＳ 明朝" w:hAnsi="Times New Roman" w:hint="eastAsia"/>
          <w:color w:val="0070C0"/>
          <w:sz w:val="22"/>
          <w:szCs w:val="22"/>
          <w:lang w:val="x-none" w:eastAsia="ja-JP"/>
        </w:rPr>
        <w:lastRenderedPageBreak/>
        <w:t>とはありません。</w:t>
      </w:r>
      <w:r w:rsidR="0020484C" w:rsidRPr="0068165F">
        <w:rPr>
          <w:rFonts w:ascii="Times New Roman" w:eastAsia="ＭＳ 明朝" w:hAnsi="Times New Roman" w:hint="eastAsia"/>
          <w:color w:val="0070C0"/>
          <w:sz w:val="22"/>
          <w:szCs w:val="22"/>
          <w:lang w:val="x-none" w:eastAsia="ja-JP"/>
        </w:rPr>
        <w:t>また、</w:t>
      </w:r>
      <w:r w:rsidRPr="0068165F">
        <w:rPr>
          <w:rFonts w:ascii="Times New Roman" w:eastAsia="ＭＳ 明朝" w:hAnsi="Times New Roman" w:hint="eastAsia"/>
          <w:color w:val="0070C0"/>
          <w:sz w:val="22"/>
          <w:szCs w:val="22"/>
          <w:lang w:val="x-none" w:eastAsia="ja-JP"/>
        </w:rPr>
        <w:t>これらの情報が外部にもれたり、臨床研究の目的以外に使われたりしないよう、最大限の努力をします。</w:t>
      </w:r>
    </w:p>
    <w:p w14:paraId="345A9273" w14:textId="49BF136D" w:rsidR="00633A07" w:rsidRPr="0068165F" w:rsidRDefault="00633A07">
      <w:pPr>
        <w:pStyle w:val="a5"/>
        <w:ind w:left="0"/>
        <w:jc w:val="both"/>
        <w:rPr>
          <w:rFonts w:ascii="Times New Roman" w:eastAsia="ＭＳ 明朝" w:hAnsi="Times New Roman"/>
          <w:sz w:val="22"/>
          <w:szCs w:val="22"/>
          <w:lang w:eastAsia="ja-JP"/>
        </w:rPr>
      </w:pPr>
    </w:p>
    <w:p w14:paraId="42590B0C" w14:textId="77777777" w:rsidR="00F03633" w:rsidRPr="0068165F" w:rsidRDefault="00F03633" w:rsidP="00C363C7">
      <w:pPr>
        <w:pStyle w:val="a5"/>
        <w:ind w:left="0"/>
        <w:jc w:val="both"/>
        <w:rPr>
          <w:rFonts w:ascii="Times New Roman" w:eastAsia="ＭＳ 明朝" w:hAnsi="Times New Roman"/>
          <w:sz w:val="22"/>
          <w:szCs w:val="22"/>
          <w:lang w:eastAsia="ja-JP"/>
        </w:rPr>
      </w:pPr>
    </w:p>
    <w:p w14:paraId="7AFF3CAB" w14:textId="131549A9" w:rsidR="006925AC"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lang w:eastAsia="ja-JP"/>
        </w:rPr>
        <w:t>13.</w:t>
      </w:r>
      <w:bookmarkStart w:id="114" w:name="_Hlk73455555"/>
      <w:r w:rsidR="00633A07" w:rsidRPr="0068165F">
        <w:rPr>
          <w:rFonts w:ascii="Times New Roman" w:eastAsia="ＭＳ 明朝" w:hAnsi="Times New Roman"/>
          <w:lang w:eastAsia="ja-JP"/>
        </w:rPr>
        <w:t xml:space="preserve"> </w:t>
      </w:r>
      <w:r w:rsidRPr="0068165F">
        <w:rPr>
          <w:rFonts w:ascii="Times New Roman" w:eastAsia="ＭＳ 明朝" w:hAnsi="Times New Roman" w:hint="eastAsia"/>
          <w:lang w:eastAsia="ja-JP"/>
        </w:rPr>
        <w:t>試料、情報の保管</w:t>
      </w:r>
      <w:r w:rsidR="000427D4" w:rsidRPr="0068165F">
        <w:rPr>
          <w:rFonts w:ascii="Times New Roman" w:eastAsia="ＭＳ 明朝" w:hAnsi="Times New Roman" w:hint="eastAsia"/>
          <w:lang w:eastAsia="ja-JP"/>
        </w:rPr>
        <w:t>およ</w:t>
      </w:r>
      <w:r w:rsidRPr="0068165F">
        <w:rPr>
          <w:rFonts w:ascii="Times New Roman" w:eastAsia="ＭＳ 明朝" w:hAnsi="Times New Roman" w:hint="eastAsia"/>
          <w:lang w:eastAsia="ja-JP"/>
        </w:rPr>
        <w:t>び廃棄の方法</w:t>
      </w:r>
      <w:bookmarkEnd w:id="114"/>
    </w:p>
    <w:tbl>
      <w:tblPr>
        <w:tblStyle w:val="af1"/>
        <w:tblW w:w="5000" w:type="pct"/>
        <w:tblLook w:val="04A0" w:firstRow="1" w:lastRow="0" w:firstColumn="1" w:lastColumn="0" w:noHBand="0" w:noVBand="1"/>
      </w:tblPr>
      <w:tblGrid>
        <w:gridCol w:w="9736"/>
      </w:tblGrid>
      <w:tr w:rsidR="003412F0" w:rsidRPr="004E69C4" w14:paraId="2B283E5A"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6559D4AF" w14:textId="77777777" w:rsidR="0007758D" w:rsidRPr="004E69C4" w:rsidRDefault="003412F0">
            <w:pPr>
              <w:pStyle w:val="a5"/>
              <w:numPr>
                <w:ilvl w:val="0"/>
                <w:numId w:val="38"/>
              </w:numPr>
              <w:jc w:val="both"/>
              <w:rPr>
                <w:rFonts w:ascii="Times New Roman" w:eastAsia="ＭＳ 明朝" w:hAnsi="Times New Roman" w:cs="ＭＳ 明朝"/>
                <w:color w:val="FF0000"/>
                <w:sz w:val="22"/>
                <w:szCs w:val="22"/>
                <w:lang w:eastAsia="ja-JP"/>
              </w:rPr>
            </w:pPr>
            <w:bookmarkStart w:id="115" w:name="_Hlk97722830"/>
            <w:r w:rsidRPr="004E69C4">
              <w:rPr>
                <w:rFonts w:ascii="Times New Roman" w:eastAsia="ＭＳ 明朝" w:hAnsi="Times New Roman" w:hint="eastAsia"/>
                <w:color w:val="FF0000"/>
                <w:sz w:val="22"/>
                <w:szCs w:val="22"/>
                <w:lang w:eastAsia="ja-JP"/>
              </w:rPr>
              <w:t>研究計画書の「試料・情報（研究に用いられる情報に係る資料を含む。）の保管及び廃棄の方法」に記載した内容に基づいて説明すること。</w:t>
            </w:r>
          </w:p>
          <w:p w14:paraId="371FC17B" w14:textId="77777777" w:rsidR="002060AF" w:rsidRPr="004E69C4" w:rsidRDefault="002060AF">
            <w:pPr>
              <w:pStyle w:val="a5"/>
              <w:numPr>
                <w:ilvl w:val="0"/>
                <w:numId w:val="38"/>
              </w:numPr>
              <w:jc w:val="both"/>
              <w:rPr>
                <w:rFonts w:ascii="Times New Roman" w:eastAsia="ＭＳ 明朝" w:hAnsi="Times New Roman" w:cs="ＭＳ 明朝"/>
                <w:color w:val="FF0000"/>
                <w:sz w:val="22"/>
                <w:szCs w:val="22"/>
                <w:lang w:eastAsia="ja-JP"/>
              </w:rPr>
            </w:pPr>
            <w:r w:rsidRPr="004E69C4">
              <w:rPr>
                <w:rFonts w:ascii="Times New Roman" w:eastAsia="ＭＳ 明朝" w:hAnsi="Times New Roman" w:cs="ＭＳ 明朝" w:hint="eastAsia"/>
                <w:bCs/>
                <w:color w:val="FF0000"/>
                <w:sz w:val="22"/>
                <w:szCs w:val="22"/>
                <w:lang w:eastAsia="ja-JP"/>
              </w:rPr>
              <w:t>侵襲（軽微な侵襲を除く。）を伴う研究であって介入を行うものを実施する場合には、少なくとも、</w:t>
            </w:r>
            <w:r w:rsidR="00B414AB" w:rsidRPr="004E69C4">
              <w:rPr>
                <w:rFonts w:ascii="Times New Roman" w:eastAsia="ＭＳ 明朝" w:hAnsi="Times New Roman" w:cs="ＭＳ 明朝" w:hint="eastAsia"/>
                <w:bCs/>
                <w:color w:val="FF0000"/>
                <w:sz w:val="22"/>
                <w:szCs w:val="22"/>
                <w:lang w:eastAsia="ja-JP"/>
              </w:rPr>
              <w:t>「</w:t>
            </w:r>
            <w:r w:rsidRPr="004E69C4">
              <w:rPr>
                <w:rFonts w:ascii="Times New Roman" w:eastAsia="ＭＳ 明朝" w:hAnsi="Times New Roman" w:cs="ＭＳ 明朝" w:hint="eastAsia"/>
                <w:bCs/>
                <w:color w:val="FF0000"/>
                <w:sz w:val="22"/>
                <w:szCs w:val="22"/>
                <w:lang w:eastAsia="ja-JP"/>
              </w:rPr>
              <w:t>当該研究の終了について報告された日から</w:t>
            </w:r>
            <w:r w:rsidRPr="004E69C4">
              <w:rPr>
                <w:rFonts w:ascii="Times New Roman" w:eastAsia="ＭＳ 明朝" w:hAnsi="Times New Roman" w:cs="ＭＳ 明朝"/>
                <w:bCs/>
                <w:color w:val="FF0000"/>
                <w:sz w:val="22"/>
                <w:szCs w:val="22"/>
                <w:lang w:eastAsia="ja-JP"/>
              </w:rPr>
              <w:t>5</w:t>
            </w:r>
            <w:r w:rsidRPr="004E69C4">
              <w:rPr>
                <w:rFonts w:ascii="Times New Roman" w:eastAsia="ＭＳ 明朝" w:hAnsi="Times New Roman" w:cs="ＭＳ 明朝" w:hint="eastAsia"/>
                <w:bCs/>
                <w:color w:val="FF0000"/>
                <w:sz w:val="22"/>
                <w:szCs w:val="22"/>
                <w:lang w:eastAsia="ja-JP"/>
              </w:rPr>
              <w:t>年を経過した日又は当該研究の結果の最終の公表について報告された日から</w:t>
            </w:r>
            <w:r w:rsidRPr="004E69C4">
              <w:rPr>
                <w:rFonts w:ascii="Times New Roman" w:eastAsia="ＭＳ 明朝" w:hAnsi="Times New Roman" w:cs="ＭＳ 明朝"/>
                <w:bCs/>
                <w:color w:val="FF0000"/>
                <w:sz w:val="22"/>
                <w:szCs w:val="22"/>
                <w:lang w:eastAsia="ja-JP"/>
              </w:rPr>
              <w:t>3</w:t>
            </w:r>
            <w:r w:rsidRPr="004E69C4">
              <w:rPr>
                <w:rFonts w:ascii="Times New Roman" w:eastAsia="ＭＳ 明朝" w:hAnsi="Times New Roman" w:cs="ＭＳ 明朝" w:hint="eastAsia"/>
                <w:bCs/>
                <w:color w:val="FF0000"/>
                <w:sz w:val="22"/>
                <w:szCs w:val="22"/>
                <w:lang w:eastAsia="ja-JP"/>
              </w:rPr>
              <w:t>年を経過した日のいずれか遅い日までの期間、適切に保管しなければならない</w:t>
            </w:r>
            <w:r w:rsidR="00B414AB" w:rsidRPr="004E69C4">
              <w:rPr>
                <w:rFonts w:ascii="Times New Roman" w:eastAsia="ＭＳ 明朝" w:hAnsi="Times New Roman" w:cs="ＭＳ 明朝" w:hint="eastAsia"/>
                <w:bCs/>
                <w:color w:val="FF0000"/>
                <w:sz w:val="22"/>
                <w:szCs w:val="22"/>
                <w:lang w:eastAsia="ja-JP"/>
              </w:rPr>
              <w:t>」旨を記載すること</w:t>
            </w:r>
            <w:r w:rsidRPr="004E69C4">
              <w:rPr>
                <w:rFonts w:ascii="Times New Roman" w:eastAsia="ＭＳ 明朝" w:hAnsi="Times New Roman" w:cs="ＭＳ 明朝" w:hint="eastAsia"/>
                <w:bCs/>
                <w:color w:val="FF0000"/>
                <w:sz w:val="22"/>
                <w:szCs w:val="22"/>
                <w:lang w:eastAsia="ja-JP"/>
              </w:rPr>
              <w:t>。</w:t>
            </w:r>
          </w:p>
          <w:p w14:paraId="299DF0B6" w14:textId="57365C57" w:rsidR="008557C1" w:rsidRPr="004E69C4" w:rsidRDefault="008557C1">
            <w:pPr>
              <w:pStyle w:val="a5"/>
              <w:numPr>
                <w:ilvl w:val="0"/>
                <w:numId w:val="38"/>
              </w:numPr>
              <w:jc w:val="both"/>
              <w:rPr>
                <w:rFonts w:ascii="Times New Roman" w:eastAsia="ＭＳ 明朝" w:hAnsi="Times New Roman" w:cs="ＭＳ 明朝"/>
                <w:color w:val="FF0000"/>
                <w:sz w:val="22"/>
                <w:szCs w:val="22"/>
                <w:lang w:eastAsia="ja-JP"/>
              </w:rPr>
            </w:pPr>
            <w:r w:rsidRPr="004E69C4">
              <w:rPr>
                <w:rFonts w:ascii="Times New Roman" w:eastAsia="ＭＳ 明朝" w:hAnsi="Times New Roman" w:cs="ＭＳ 明朝" w:hint="eastAsia"/>
                <w:bCs/>
                <w:color w:val="FF0000"/>
                <w:sz w:val="22"/>
                <w:szCs w:val="22"/>
                <w:lang w:eastAsia="ja-JP"/>
              </w:rPr>
              <w:t>公的研究費を用いて研究を実施する場合には、「試料は、当該研究の終了について報告された日から</w:t>
            </w:r>
            <w:r w:rsidRPr="004E69C4">
              <w:rPr>
                <w:rFonts w:ascii="Times New Roman" w:eastAsia="ＭＳ 明朝" w:hAnsi="Times New Roman" w:cs="ＭＳ 明朝"/>
                <w:bCs/>
                <w:color w:val="FF0000"/>
                <w:sz w:val="22"/>
                <w:szCs w:val="22"/>
                <w:lang w:eastAsia="ja-JP"/>
              </w:rPr>
              <w:t>5</w:t>
            </w:r>
            <w:r w:rsidRPr="004E69C4">
              <w:rPr>
                <w:rFonts w:ascii="Times New Roman" w:eastAsia="ＭＳ 明朝" w:hAnsi="Times New Roman" w:cs="ＭＳ 明朝" w:hint="eastAsia"/>
                <w:bCs/>
                <w:color w:val="FF0000"/>
                <w:sz w:val="22"/>
                <w:szCs w:val="22"/>
                <w:lang w:eastAsia="ja-JP"/>
              </w:rPr>
              <w:t>年を経過した日又は当該研究の結果の最終の公表について報告された日から</w:t>
            </w:r>
            <w:r w:rsidRPr="004E69C4">
              <w:rPr>
                <w:rFonts w:ascii="Times New Roman" w:eastAsia="ＭＳ 明朝" w:hAnsi="Times New Roman" w:cs="ＭＳ 明朝"/>
                <w:bCs/>
                <w:color w:val="FF0000"/>
                <w:sz w:val="22"/>
                <w:szCs w:val="22"/>
                <w:lang w:eastAsia="ja-JP"/>
              </w:rPr>
              <w:t>3</w:t>
            </w:r>
            <w:r w:rsidRPr="004E69C4">
              <w:rPr>
                <w:rFonts w:ascii="Times New Roman" w:eastAsia="ＭＳ 明朝" w:hAnsi="Times New Roman" w:cs="ＭＳ 明朝" w:hint="eastAsia"/>
                <w:bCs/>
                <w:color w:val="FF0000"/>
                <w:sz w:val="22"/>
                <w:szCs w:val="22"/>
                <w:lang w:eastAsia="ja-JP"/>
              </w:rPr>
              <w:t>年を経過した日のいずれか遅い日までの期間、適切に保管しなければならない」及び「情報は、原則として研究が終了した日から</w:t>
            </w:r>
            <w:r w:rsidRPr="004E69C4">
              <w:rPr>
                <w:rFonts w:ascii="Times New Roman" w:eastAsia="ＭＳ 明朝" w:hAnsi="Times New Roman" w:cs="ＭＳ 明朝"/>
                <w:bCs/>
                <w:color w:val="FF0000"/>
                <w:sz w:val="22"/>
                <w:szCs w:val="22"/>
                <w:lang w:eastAsia="ja-JP"/>
              </w:rPr>
              <w:t>5</w:t>
            </w:r>
            <w:r w:rsidRPr="004E69C4">
              <w:rPr>
                <w:rFonts w:ascii="Times New Roman" w:eastAsia="ＭＳ 明朝" w:hAnsi="Times New Roman" w:cs="ＭＳ 明朝" w:hint="eastAsia"/>
                <w:bCs/>
                <w:color w:val="FF0000"/>
                <w:sz w:val="22"/>
                <w:szCs w:val="22"/>
                <w:lang w:eastAsia="ja-JP"/>
              </w:rPr>
              <w:t>年後、または研究結果が最後に公表された日から</w:t>
            </w:r>
            <w:r w:rsidRPr="004E69C4">
              <w:rPr>
                <w:rFonts w:ascii="Times New Roman" w:eastAsia="ＭＳ 明朝" w:hAnsi="Times New Roman" w:cs="ＭＳ 明朝"/>
                <w:bCs/>
                <w:color w:val="FF0000"/>
                <w:sz w:val="22"/>
                <w:szCs w:val="22"/>
                <w:lang w:eastAsia="ja-JP"/>
              </w:rPr>
              <w:t>3</w:t>
            </w:r>
            <w:r w:rsidRPr="004E69C4">
              <w:rPr>
                <w:rFonts w:ascii="Times New Roman" w:eastAsia="ＭＳ 明朝" w:hAnsi="Times New Roman" w:cs="ＭＳ 明朝" w:hint="eastAsia"/>
                <w:bCs/>
                <w:color w:val="FF0000"/>
                <w:sz w:val="22"/>
                <w:szCs w:val="22"/>
                <w:lang w:eastAsia="ja-JP"/>
              </w:rPr>
              <w:t>年後のいずれか遅い時点を過ぎた後に、専用の機器で処理し、廃棄されます。また、研究に関する情報はパーソナルコンピューターで管理されます。この情報も、研究終了から</w:t>
            </w:r>
            <w:r w:rsidRPr="004E69C4">
              <w:rPr>
                <w:rFonts w:ascii="Times New Roman" w:eastAsia="ＭＳ 明朝" w:hAnsi="Times New Roman" w:cs="ＭＳ 明朝"/>
                <w:bCs/>
                <w:color w:val="FF0000"/>
                <w:sz w:val="22"/>
                <w:szCs w:val="22"/>
                <w:lang w:eastAsia="ja-JP"/>
              </w:rPr>
              <w:t>10</w:t>
            </w:r>
            <w:r w:rsidRPr="004E69C4">
              <w:rPr>
                <w:rFonts w:ascii="Times New Roman" w:eastAsia="ＭＳ 明朝" w:hAnsi="Times New Roman" w:cs="ＭＳ 明朝" w:hint="eastAsia"/>
                <w:bCs/>
                <w:color w:val="FF0000"/>
                <w:sz w:val="22"/>
                <w:szCs w:val="22"/>
                <w:lang w:eastAsia="ja-JP"/>
              </w:rPr>
              <w:t>年後、または研究結果が最後に公表されてから</w:t>
            </w:r>
            <w:r w:rsidRPr="004E69C4">
              <w:rPr>
                <w:rFonts w:ascii="Times New Roman" w:eastAsia="ＭＳ 明朝" w:hAnsi="Times New Roman" w:cs="ＭＳ 明朝"/>
                <w:bCs/>
                <w:color w:val="FF0000"/>
                <w:sz w:val="22"/>
                <w:szCs w:val="22"/>
                <w:lang w:eastAsia="ja-JP"/>
              </w:rPr>
              <w:t>10</w:t>
            </w:r>
            <w:r w:rsidRPr="004E69C4">
              <w:rPr>
                <w:rFonts w:ascii="Times New Roman" w:eastAsia="ＭＳ 明朝" w:hAnsi="Times New Roman" w:cs="ＭＳ 明朝" w:hint="eastAsia"/>
                <w:bCs/>
                <w:color w:val="FF0000"/>
                <w:sz w:val="22"/>
                <w:szCs w:val="22"/>
                <w:lang w:eastAsia="ja-JP"/>
              </w:rPr>
              <w:t>年後の、どちらか遅い時点で削除されます。」旨を記載すること。</w:t>
            </w:r>
          </w:p>
        </w:tc>
      </w:tr>
    </w:tbl>
    <w:p w14:paraId="54915AC4" w14:textId="726F57D2" w:rsidR="00673B81" w:rsidRPr="004E69C4" w:rsidRDefault="00673B81" w:rsidP="00673B81">
      <w:pPr>
        <w:widowControl/>
        <w:rPr>
          <w:rFonts w:ascii="Times New Roman" w:eastAsia="ＭＳ 明朝" w:hAnsi="Times New Roman" w:cs="メイリオ"/>
          <w:color w:val="FF0000"/>
          <w:kern w:val="0"/>
          <w:sz w:val="22"/>
        </w:rPr>
      </w:pPr>
      <w:bookmarkStart w:id="116" w:name="_Hlk182819688"/>
      <w:r w:rsidRPr="004E69C4">
        <w:rPr>
          <w:rFonts w:ascii="Times New Roman" w:eastAsia="ＭＳ 明朝" w:hAnsi="Times New Roman" w:cs="メイリオ" w:hint="eastAsia"/>
          <w:color w:val="FF0000"/>
          <w:kern w:val="0"/>
          <w:sz w:val="22"/>
        </w:rPr>
        <w:t>各研究機関の研究費を用いる場合）</w:t>
      </w:r>
    </w:p>
    <w:p w14:paraId="46D39674" w14:textId="0C0ED498" w:rsidR="00673B81" w:rsidRPr="004E69C4" w:rsidRDefault="00673B81" w:rsidP="00673B81">
      <w:pPr>
        <w:widowControl/>
        <w:ind w:firstLineChars="100" w:firstLine="220"/>
        <w:rPr>
          <w:rFonts w:ascii="Times New Roman" w:eastAsia="ＭＳ 明朝" w:hAnsi="Times New Roman" w:cs="メイリオ"/>
          <w:color w:val="0070C0"/>
          <w:kern w:val="0"/>
          <w:sz w:val="22"/>
        </w:rPr>
      </w:pPr>
      <w:bookmarkStart w:id="117" w:name="_Hlk208903255"/>
      <w:bookmarkEnd w:id="116"/>
      <w:r w:rsidRPr="004E69C4">
        <w:rPr>
          <w:rFonts w:ascii="Times New Roman" w:eastAsia="ＭＳ 明朝" w:hAnsi="Times New Roman" w:cs="メイリオ"/>
          <w:color w:val="0070C0"/>
          <w:kern w:val="0"/>
          <w:sz w:val="22"/>
        </w:rPr>
        <w:t>各研究機関から集め</w:t>
      </w:r>
      <w:r w:rsidRPr="004E69C4">
        <w:rPr>
          <w:rFonts w:ascii="Times New Roman" w:eastAsia="ＭＳ 明朝" w:hAnsi="Times New Roman" w:cs="メイリオ" w:hint="eastAsia"/>
          <w:color w:val="0070C0"/>
          <w:kern w:val="0"/>
          <w:sz w:val="22"/>
        </w:rPr>
        <w:t>られ</w:t>
      </w:r>
      <w:r w:rsidRPr="004E69C4">
        <w:rPr>
          <w:rFonts w:ascii="Times New Roman" w:eastAsia="ＭＳ 明朝" w:hAnsi="Times New Roman" w:cs="メイリオ"/>
          <w:color w:val="0070C0"/>
          <w:kern w:val="0"/>
          <w:sz w:val="22"/>
        </w:rPr>
        <w:t>た試料は、研究用</w:t>
      </w:r>
      <w:r w:rsidR="00A34E50" w:rsidRPr="004E69C4">
        <w:rPr>
          <w:rFonts w:ascii="Times New Roman" w:eastAsia="ＭＳ 明朝" w:hAnsi="Times New Roman" w:hint="eastAsia"/>
          <w:color w:val="0070C0"/>
          <w:sz w:val="22"/>
          <w:lang w:val="x-none"/>
        </w:rPr>
        <w:t>番号</w:t>
      </w:r>
      <w:r w:rsidRPr="004E69C4">
        <w:rPr>
          <w:rFonts w:ascii="Times New Roman" w:eastAsia="ＭＳ 明朝" w:hAnsi="Times New Roman" w:cs="メイリオ"/>
          <w:color w:val="0070C0"/>
          <w:kern w:val="0"/>
          <w:sz w:val="22"/>
        </w:rPr>
        <w:t>を付けた状態で</w:t>
      </w:r>
      <w:r w:rsidR="00057000" w:rsidRPr="004E69C4">
        <w:rPr>
          <w:rFonts w:ascii="Times New Roman" w:eastAsia="ＭＳ 明朝" w:hAnsi="Times New Roman" w:cs="メイリオ" w:hint="eastAsia"/>
          <w:color w:val="0070C0"/>
          <w:kern w:val="0"/>
          <w:sz w:val="22"/>
        </w:rPr>
        <w:t>施錠可能な</w:t>
      </w:r>
      <w:r w:rsidRPr="004E69C4">
        <w:rPr>
          <w:rFonts w:ascii="Cambria Math" w:eastAsia="ＭＳ 明朝" w:hAnsi="Cambria Math" w:cs="Cambria Math"/>
          <w:color w:val="0070C0"/>
          <w:kern w:val="0"/>
          <w:sz w:val="22"/>
        </w:rPr>
        <w:t>◯◯</w:t>
      </w:r>
      <w:r w:rsidRPr="004E69C4">
        <w:rPr>
          <w:rFonts w:ascii="Times New Roman" w:eastAsia="ＭＳ 明朝" w:hAnsi="Times New Roman" w:cs="メイリオ"/>
          <w:color w:val="0070C0"/>
          <w:kern w:val="0"/>
          <w:sz w:val="22"/>
        </w:rPr>
        <w:t>内に保管されます。試料は、原則として研究が終了した日から</w:t>
      </w:r>
      <w:r w:rsidRPr="004E69C4">
        <w:rPr>
          <w:rFonts w:ascii="Times New Roman" w:eastAsia="ＭＳ 明朝" w:hAnsi="Times New Roman" w:cs="メイリオ"/>
          <w:color w:val="0070C0"/>
          <w:kern w:val="0"/>
          <w:sz w:val="22"/>
        </w:rPr>
        <w:t>5</w:t>
      </w:r>
      <w:r w:rsidRPr="004E69C4">
        <w:rPr>
          <w:rFonts w:ascii="Times New Roman" w:eastAsia="ＭＳ 明朝" w:hAnsi="Times New Roman" w:cs="メイリオ"/>
          <w:color w:val="0070C0"/>
          <w:kern w:val="0"/>
          <w:sz w:val="22"/>
        </w:rPr>
        <w:t>年後、または研究結果が最後に公表された日から</w:t>
      </w:r>
      <w:r w:rsidRPr="004E69C4">
        <w:rPr>
          <w:rFonts w:ascii="Times New Roman" w:eastAsia="ＭＳ 明朝" w:hAnsi="Times New Roman" w:cs="メイリオ"/>
          <w:color w:val="0070C0"/>
          <w:kern w:val="0"/>
          <w:sz w:val="22"/>
        </w:rPr>
        <w:t>3</w:t>
      </w:r>
      <w:r w:rsidRPr="004E69C4">
        <w:rPr>
          <w:rFonts w:ascii="Times New Roman" w:eastAsia="ＭＳ 明朝" w:hAnsi="Times New Roman" w:cs="メイリオ"/>
          <w:color w:val="0070C0"/>
          <w:kern w:val="0"/>
          <w:sz w:val="22"/>
        </w:rPr>
        <w:t>年後のいずれか遅い時点を過ぎた後に、専用の機器で処理し、廃棄されます。</w:t>
      </w:r>
    </w:p>
    <w:p w14:paraId="587A42A8" w14:textId="2DB881DF" w:rsidR="00673B81" w:rsidRPr="004E69C4" w:rsidRDefault="00673B81" w:rsidP="003B37A6">
      <w:pPr>
        <w:ind w:firstLineChars="100" w:firstLine="220"/>
        <w:rPr>
          <w:rFonts w:ascii="Times New Roman" w:eastAsia="ＭＳ 明朝" w:hAnsi="Times New Roman" w:cs="メイリオ"/>
          <w:color w:val="0070C0"/>
          <w:kern w:val="0"/>
          <w:sz w:val="22"/>
        </w:rPr>
      </w:pPr>
      <w:r w:rsidRPr="004E69C4">
        <w:rPr>
          <w:rFonts w:ascii="Times New Roman" w:eastAsia="ＭＳ 明朝" w:hAnsi="Times New Roman" w:cs="メイリオ" w:hint="eastAsia"/>
          <w:color w:val="0070C0"/>
          <w:kern w:val="0"/>
          <w:sz w:val="22"/>
        </w:rPr>
        <w:t>また、研究に関する情報は</w:t>
      </w:r>
      <w:r w:rsidR="00057000" w:rsidRPr="004E69C4">
        <w:rPr>
          <w:rFonts w:ascii="Times New Roman" w:eastAsia="ＭＳ 明朝" w:hAnsi="Times New Roman" w:cs="メイリオ" w:hint="eastAsia"/>
          <w:color w:val="0070C0"/>
          <w:kern w:val="0"/>
          <w:sz w:val="22"/>
        </w:rPr>
        <w:t>、施錠可能な</w:t>
      </w:r>
      <w:r w:rsidR="00057000" w:rsidRPr="004E69C4">
        <w:rPr>
          <w:rFonts w:ascii="Cambria Math" w:eastAsia="ＭＳ 明朝" w:hAnsi="Cambria Math" w:cs="Cambria Math"/>
          <w:color w:val="0070C0"/>
          <w:kern w:val="0"/>
          <w:sz w:val="22"/>
        </w:rPr>
        <w:t>◯◯</w:t>
      </w:r>
      <w:r w:rsidR="00057000" w:rsidRPr="004E69C4">
        <w:rPr>
          <w:rFonts w:ascii="Times New Roman" w:eastAsia="ＭＳ 明朝" w:hAnsi="Times New Roman" w:cs="メイリオ"/>
          <w:color w:val="0070C0"/>
          <w:kern w:val="0"/>
          <w:sz w:val="22"/>
        </w:rPr>
        <w:t>内</w:t>
      </w:r>
      <w:r w:rsidR="00057000" w:rsidRPr="004E69C4">
        <w:rPr>
          <w:rFonts w:ascii="Times New Roman" w:eastAsia="ＭＳ 明朝" w:hAnsi="Times New Roman" w:cs="メイリオ" w:hint="eastAsia"/>
          <w:color w:val="0070C0"/>
          <w:kern w:val="0"/>
          <w:sz w:val="22"/>
        </w:rPr>
        <w:t>に設置された、</w:t>
      </w:r>
      <w:r w:rsidR="00480DA5" w:rsidRPr="004E69C4">
        <w:rPr>
          <w:rFonts w:ascii="Times New Roman" w:eastAsia="ＭＳ 明朝" w:hAnsi="Times New Roman" w:cs="メイリオ" w:hint="eastAsia"/>
          <w:color w:val="0070C0"/>
          <w:kern w:val="0"/>
          <w:sz w:val="22"/>
        </w:rPr>
        <w:t>インターネットに接続されて</w:t>
      </w:r>
      <w:r w:rsidR="00EF61C9" w:rsidRPr="004E69C4">
        <w:rPr>
          <w:rFonts w:ascii="Times New Roman" w:eastAsia="ＭＳ 明朝" w:hAnsi="Times New Roman" w:cs="メイリオ" w:hint="eastAsia"/>
          <w:color w:val="0070C0"/>
          <w:kern w:val="0"/>
          <w:sz w:val="22"/>
        </w:rPr>
        <w:t>い</w:t>
      </w:r>
      <w:r w:rsidR="00480DA5" w:rsidRPr="004E69C4">
        <w:rPr>
          <w:rFonts w:ascii="Times New Roman" w:eastAsia="ＭＳ 明朝" w:hAnsi="Times New Roman" w:cs="メイリオ" w:hint="eastAsia"/>
          <w:color w:val="0070C0"/>
          <w:kern w:val="0"/>
          <w:sz w:val="22"/>
        </w:rPr>
        <w:t>ないパスワード</w:t>
      </w:r>
      <w:r w:rsidR="00057000" w:rsidRPr="004E69C4">
        <w:rPr>
          <w:rFonts w:ascii="Times New Roman" w:eastAsia="ＭＳ 明朝" w:hAnsi="Times New Roman" w:cs="メイリオ" w:hint="eastAsia"/>
          <w:color w:val="0070C0"/>
          <w:kern w:val="0"/>
          <w:sz w:val="22"/>
        </w:rPr>
        <w:t>保護され</w:t>
      </w:r>
      <w:r w:rsidR="00480DA5" w:rsidRPr="004E69C4">
        <w:rPr>
          <w:rFonts w:ascii="Times New Roman" w:eastAsia="ＭＳ 明朝" w:hAnsi="Times New Roman" w:cs="メイリオ" w:hint="eastAsia"/>
          <w:color w:val="0070C0"/>
          <w:kern w:val="0"/>
          <w:sz w:val="22"/>
        </w:rPr>
        <w:t>た</w:t>
      </w:r>
      <w:r w:rsidRPr="004E69C4">
        <w:rPr>
          <w:rFonts w:ascii="Times New Roman" w:eastAsia="ＭＳ 明朝" w:hAnsi="Times New Roman" w:cs="メイリオ" w:hint="eastAsia"/>
          <w:color w:val="0070C0"/>
          <w:kern w:val="0"/>
          <w:sz w:val="22"/>
        </w:rPr>
        <w:t>パーソナルコンピューター</w:t>
      </w:r>
      <w:bookmarkStart w:id="118" w:name="_Hlk190932720"/>
      <w:r w:rsidRPr="004E69C4">
        <w:rPr>
          <w:rFonts w:ascii="Times New Roman" w:eastAsia="ＭＳ 明朝" w:hAnsi="Times New Roman" w:cs="メイリオ" w:hint="eastAsia"/>
          <w:color w:val="0070C0"/>
          <w:kern w:val="0"/>
          <w:sz w:val="22"/>
        </w:rPr>
        <w:t>で管理され</w:t>
      </w:r>
      <w:bookmarkEnd w:id="118"/>
      <w:r w:rsidRPr="004E69C4">
        <w:rPr>
          <w:rFonts w:ascii="Times New Roman" w:eastAsia="ＭＳ 明朝" w:hAnsi="Times New Roman" w:cs="メイリオ" w:hint="eastAsia"/>
          <w:color w:val="0070C0"/>
          <w:kern w:val="0"/>
          <w:sz w:val="22"/>
        </w:rPr>
        <w:t>ます。この情報も、研究終了から</w:t>
      </w:r>
      <w:r w:rsidR="00480DA5" w:rsidRPr="004E69C4">
        <w:rPr>
          <w:rFonts w:ascii="Times New Roman" w:eastAsia="ＭＳ 明朝" w:hAnsi="Times New Roman" w:cs="メイリオ"/>
          <w:color w:val="0070C0"/>
          <w:kern w:val="0"/>
          <w:sz w:val="22"/>
        </w:rPr>
        <w:t>5</w:t>
      </w:r>
      <w:r w:rsidRPr="004E69C4">
        <w:rPr>
          <w:rFonts w:ascii="Times New Roman" w:eastAsia="ＭＳ 明朝" w:hAnsi="Times New Roman" w:cs="メイリオ" w:hint="eastAsia"/>
          <w:color w:val="0070C0"/>
          <w:kern w:val="0"/>
          <w:sz w:val="22"/>
        </w:rPr>
        <w:t>年後、または研究結果が最後に公表されてから</w:t>
      </w:r>
      <w:r w:rsidR="00480DA5" w:rsidRPr="004E69C4">
        <w:rPr>
          <w:rFonts w:ascii="Times New Roman" w:eastAsia="ＭＳ 明朝" w:hAnsi="Times New Roman" w:cs="メイリオ"/>
          <w:color w:val="0070C0"/>
          <w:kern w:val="0"/>
          <w:sz w:val="22"/>
        </w:rPr>
        <w:t>3</w:t>
      </w:r>
      <w:r w:rsidRPr="004E69C4">
        <w:rPr>
          <w:rFonts w:ascii="Times New Roman" w:eastAsia="ＭＳ 明朝" w:hAnsi="Times New Roman" w:cs="メイリオ" w:hint="eastAsia"/>
          <w:color w:val="0070C0"/>
          <w:kern w:val="0"/>
          <w:sz w:val="22"/>
        </w:rPr>
        <w:t>年後の、どちらか遅い時点で削除されます。</w:t>
      </w:r>
    </w:p>
    <w:bookmarkEnd w:id="117"/>
    <w:p w14:paraId="379695FF" w14:textId="77777777" w:rsidR="00673B81" w:rsidRPr="004E69C4" w:rsidRDefault="00673B81" w:rsidP="00673B81">
      <w:pPr>
        <w:widowControl/>
        <w:rPr>
          <w:rFonts w:ascii="Times New Roman" w:eastAsia="ＭＳ 明朝" w:hAnsi="Times New Roman" w:cs="メイリオ"/>
          <w:color w:val="0070C0"/>
          <w:kern w:val="0"/>
          <w:sz w:val="22"/>
        </w:rPr>
      </w:pPr>
    </w:p>
    <w:p w14:paraId="0B48983D" w14:textId="77777777" w:rsidR="00673B81" w:rsidRPr="004E69C4" w:rsidRDefault="00673B81" w:rsidP="00673B81">
      <w:pPr>
        <w:widowControl/>
        <w:rPr>
          <w:rFonts w:ascii="Times New Roman" w:eastAsia="ＭＳ 明朝" w:hAnsi="Times New Roman" w:cs="メイリオ"/>
          <w:color w:val="FF0000"/>
          <w:kern w:val="0"/>
          <w:sz w:val="22"/>
        </w:rPr>
      </w:pPr>
      <w:r w:rsidRPr="004E69C4">
        <w:rPr>
          <w:rFonts w:ascii="Times New Roman" w:eastAsia="ＭＳ 明朝" w:hAnsi="Times New Roman" w:cs="メイリオ" w:hint="eastAsia"/>
          <w:color w:val="FF0000"/>
          <w:kern w:val="0"/>
          <w:sz w:val="22"/>
        </w:rPr>
        <w:t>公的研究費を用いる場合）</w:t>
      </w:r>
    </w:p>
    <w:p w14:paraId="3A0F26ED" w14:textId="2B92A19F" w:rsidR="00673B81" w:rsidRPr="004E69C4" w:rsidRDefault="00673B81" w:rsidP="00673B81">
      <w:pPr>
        <w:widowControl/>
        <w:ind w:firstLineChars="100" w:firstLine="220"/>
        <w:rPr>
          <w:rFonts w:ascii="Times New Roman" w:eastAsia="ＭＳ 明朝" w:hAnsi="Times New Roman" w:cs="メイリオ"/>
          <w:color w:val="0070C0"/>
          <w:kern w:val="0"/>
          <w:sz w:val="22"/>
        </w:rPr>
      </w:pPr>
      <w:r w:rsidRPr="004E69C4">
        <w:rPr>
          <w:rFonts w:ascii="Times New Roman" w:eastAsia="ＭＳ 明朝" w:hAnsi="Times New Roman" w:cs="メイリオ"/>
          <w:color w:val="0070C0"/>
          <w:kern w:val="0"/>
          <w:sz w:val="22"/>
        </w:rPr>
        <w:t>各研究機関から集め</w:t>
      </w:r>
      <w:r w:rsidRPr="004E69C4">
        <w:rPr>
          <w:rFonts w:ascii="Times New Roman" w:eastAsia="ＭＳ 明朝" w:hAnsi="Times New Roman" w:cs="メイリオ" w:hint="eastAsia"/>
          <w:color w:val="0070C0"/>
          <w:kern w:val="0"/>
          <w:sz w:val="22"/>
        </w:rPr>
        <w:t>られ</w:t>
      </w:r>
      <w:r w:rsidRPr="004E69C4">
        <w:rPr>
          <w:rFonts w:ascii="Times New Roman" w:eastAsia="ＭＳ 明朝" w:hAnsi="Times New Roman" w:cs="メイリオ"/>
          <w:color w:val="0070C0"/>
          <w:kern w:val="0"/>
          <w:sz w:val="22"/>
        </w:rPr>
        <w:t>た試料は、研究用</w:t>
      </w:r>
      <w:r w:rsidR="00A34E50" w:rsidRPr="004E69C4">
        <w:rPr>
          <w:rFonts w:ascii="Times New Roman" w:eastAsia="ＭＳ 明朝" w:hAnsi="Times New Roman" w:hint="eastAsia"/>
          <w:color w:val="0070C0"/>
          <w:sz w:val="22"/>
          <w:lang w:val="x-none"/>
        </w:rPr>
        <w:t>番号</w:t>
      </w:r>
      <w:r w:rsidRPr="004E69C4">
        <w:rPr>
          <w:rFonts w:ascii="Times New Roman" w:eastAsia="ＭＳ 明朝" w:hAnsi="Times New Roman" w:cs="メイリオ"/>
          <w:color w:val="0070C0"/>
          <w:kern w:val="0"/>
          <w:sz w:val="22"/>
        </w:rPr>
        <w:t>を付けた状態で</w:t>
      </w:r>
      <w:r w:rsidR="00057000" w:rsidRPr="004E69C4">
        <w:rPr>
          <w:rFonts w:ascii="Times New Roman" w:eastAsia="ＭＳ 明朝" w:hAnsi="Times New Roman" w:cs="メイリオ" w:hint="eastAsia"/>
          <w:color w:val="0070C0"/>
          <w:kern w:val="0"/>
          <w:sz w:val="22"/>
        </w:rPr>
        <w:t>施錠可能な</w:t>
      </w:r>
      <w:r w:rsidRPr="004E69C4">
        <w:rPr>
          <w:rFonts w:ascii="Cambria Math" w:eastAsia="ＭＳ 明朝" w:hAnsi="Cambria Math" w:cs="Cambria Math"/>
          <w:color w:val="0070C0"/>
          <w:kern w:val="0"/>
          <w:sz w:val="22"/>
        </w:rPr>
        <w:t>◯◯</w:t>
      </w:r>
      <w:r w:rsidRPr="004E69C4">
        <w:rPr>
          <w:rFonts w:ascii="Times New Roman" w:eastAsia="ＭＳ 明朝" w:hAnsi="Times New Roman" w:cs="メイリオ"/>
          <w:color w:val="0070C0"/>
          <w:kern w:val="0"/>
          <w:sz w:val="22"/>
        </w:rPr>
        <w:t>内に保管されます。試料は、原則として研究が終了した日から</w:t>
      </w:r>
      <w:r w:rsidRPr="004E69C4">
        <w:rPr>
          <w:rFonts w:ascii="Times New Roman" w:eastAsia="ＭＳ 明朝" w:hAnsi="Times New Roman" w:cs="メイリオ"/>
          <w:color w:val="0070C0"/>
          <w:kern w:val="0"/>
          <w:sz w:val="22"/>
        </w:rPr>
        <w:t>5</w:t>
      </w:r>
      <w:r w:rsidRPr="004E69C4">
        <w:rPr>
          <w:rFonts w:ascii="Times New Roman" w:eastAsia="ＭＳ 明朝" w:hAnsi="Times New Roman" w:cs="メイリオ"/>
          <w:color w:val="0070C0"/>
          <w:kern w:val="0"/>
          <w:sz w:val="22"/>
        </w:rPr>
        <w:t>年後、または研究結果が最後に公表された日から</w:t>
      </w:r>
      <w:r w:rsidRPr="004E69C4">
        <w:rPr>
          <w:rFonts w:ascii="Times New Roman" w:eastAsia="ＭＳ 明朝" w:hAnsi="Times New Roman" w:cs="メイリオ"/>
          <w:color w:val="0070C0"/>
          <w:kern w:val="0"/>
          <w:sz w:val="22"/>
        </w:rPr>
        <w:t>3</w:t>
      </w:r>
      <w:r w:rsidRPr="004E69C4">
        <w:rPr>
          <w:rFonts w:ascii="Times New Roman" w:eastAsia="ＭＳ 明朝" w:hAnsi="Times New Roman" w:cs="メイリオ"/>
          <w:color w:val="0070C0"/>
          <w:kern w:val="0"/>
          <w:sz w:val="22"/>
        </w:rPr>
        <w:t>年後のいずれか遅い時点を過ぎた後に、専用の機器で処理し、廃棄されます。</w:t>
      </w:r>
    </w:p>
    <w:p w14:paraId="72552B56" w14:textId="240A7155" w:rsidR="00673B81" w:rsidRPr="004E69C4" w:rsidRDefault="00673B81" w:rsidP="00673B81">
      <w:pPr>
        <w:ind w:firstLineChars="100" w:firstLine="220"/>
        <w:rPr>
          <w:rFonts w:ascii="Times New Roman" w:eastAsia="ＭＳ 明朝" w:hAnsi="Times New Roman" w:cs="メイリオ"/>
          <w:color w:val="0070C0"/>
          <w:kern w:val="0"/>
          <w:sz w:val="22"/>
        </w:rPr>
      </w:pPr>
      <w:r w:rsidRPr="004E69C4">
        <w:rPr>
          <w:rFonts w:ascii="Times New Roman" w:eastAsia="ＭＳ 明朝" w:hAnsi="Times New Roman" w:cs="メイリオ" w:hint="eastAsia"/>
          <w:color w:val="0070C0"/>
          <w:kern w:val="0"/>
          <w:sz w:val="22"/>
        </w:rPr>
        <w:t>また、研究に関する情報は</w:t>
      </w:r>
      <w:r w:rsidR="00057000" w:rsidRPr="004E69C4">
        <w:rPr>
          <w:rFonts w:ascii="Times New Roman" w:eastAsia="ＭＳ 明朝" w:hAnsi="Times New Roman" w:cs="メイリオ" w:hint="eastAsia"/>
          <w:color w:val="0070C0"/>
          <w:kern w:val="0"/>
          <w:sz w:val="22"/>
        </w:rPr>
        <w:t>、施錠可能な</w:t>
      </w:r>
      <w:r w:rsidR="00057000" w:rsidRPr="004E69C4">
        <w:rPr>
          <w:rFonts w:ascii="Cambria Math" w:eastAsia="ＭＳ 明朝" w:hAnsi="Cambria Math" w:cs="Cambria Math"/>
          <w:color w:val="0070C0"/>
          <w:kern w:val="0"/>
          <w:sz w:val="22"/>
        </w:rPr>
        <w:t>◯◯</w:t>
      </w:r>
      <w:r w:rsidR="00057000" w:rsidRPr="004E69C4">
        <w:rPr>
          <w:rFonts w:ascii="Times New Roman" w:eastAsia="ＭＳ 明朝" w:hAnsi="Times New Roman" w:cs="メイリオ"/>
          <w:color w:val="0070C0"/>
          <w:kern w:val="0"/>
          <w:sz w:val="22"/>
        </w:rPr>
        <w:t>内</w:t>
      </w:r>
      <w:r w:rsidR="00057000" w:rsidRPr="004E69C4">
        <w:rPr>
          <w:rFonts w:ascii="Times New Roman" w:eastAsia="ＭＳ 明朝" w:hAnsi="Times New Roman" w:cs="メイリオ" w:hint="eastAsia"/>
          <w:color w:val="0070C0"/>
          <w:kern w:val="0"/>
          <w:sz w:val="22"/>
        </w:rPr>
        <w:t>に設置された、</w:t>
      </w:r>
      <w:r w:rsidR="00480DA5" w:rsidRPr="004E69C4">
        <w:rPr>
          <w:rFonts w:ascii="Times New Roman" w:eastAsia="ＭＳ 明朝" w:hAnsi="Times New Roman" w:cs="メイリオ" w:hint="eastAsia"/>
          <w:color w:val="0070C0"/>
          <w:kern w:val="0"/>
          <w:sz w:val="22"/>
        </w:rPr>
        <w:t>インターネットに接続されて</w:t>
      </w:r>
      <w:r w:rsidR="00EF61C9" w:rsidRPr="004E69C4">
        <w:rPr>
          <w:rFonts w:ascii="Times New Roman" w:eastAsia="ＭＳ 明朝" w:hAnsi="Times New Roman" w:cs="メイリオ" w:hint="eastAsia"/>
          <w:color w:val="0070C0"/>
          <w:kern w:val="0"/>
          <w:sz w:val="22"/>
        </w:rPr>
        <w:t>い</w:t>
      </w:r>
      <w:r w:rsidR="00480DA5" w:rsidRPr="004E69C4">
        <w:rPr>
          <w:rFonts w:ascii="Times New Roman" w:eastAsia="ＭＳ 明朝" w:hAnsi="Times New Roman" w:cs="メイリオ" w:hint="eastAsia"/>
          <w:color w:val="0070C0"/>
          <w:kern w:val="0"/>
          <w:sz w:val="22"/>
        </w:rPr>
        <w:t>ないパスワード</w:t>
      </w:r>
      <w:r w:rsidR="00057000" w:rsidRPr="004E69C4">
        <w:rPr>
          <w:rFonts w:ascii="Times New Roman" w:eastAsia="ＭＳ 明朝" w:hAnsi="Times New Roman" w:cs="メイリオ" w:hint="eastAsia"/>
          <w:color w:val="0070C0"/>
          <w:kern w:val="0"/>
          <w:sz w:val="22"/>
        </w:rPr>
        <w:t>保護され</w:t>
      </w:r>
      <w:r w:rsidR="00480DA5" w:rsidRPr="004E69C4">
        <w:rPr>
          <w:rFonts w:ascii="Times New Roman" w:eastAsia="ＭＳ 明朝" w:hAnsi="Times New Roman" w:cs="メイリオ" w:hint="eastAsia"/>
          <w:color w:val="0070C0"/>
          <w:kern w:val="0"/>
          <w:sz w:val="22"/>
        </w:rPr>
        <w:t>た</w:t>
      </w:r>
      <w:r w:rsidRPr="004E69C4">
        <w:rPr>
          <w:rFonts w:ascii="Times New Roman" w:eastAsia="ＭＳ 明朝" w:hAnsi="Times New Roman" w:cs="メイリオ" w:hint="eastAsia"/>
          <w:color w:val="0070C0"/>
          <w:kern w:val="0"/>
          <w:sz w:val="22"/>
        </w:rPr>
        <w:t>パーソナルコンピューターで管理されます。この情報も、</w:t>
      </w:r>
      <w:bookmarkStart w:id="119" w:name="_Hlk190932760"/>
      <w:r w:rsidRPr="004E69C4">
        <w:rPr>
          <w:rFonts w:ascii="Times New Roman" w:eastAsia="ＭＳ 明朝" w:hAnsi="Times New Roman" w:cs="メイリオ" w:hint="eastAsia"/>
          <w:color w:val="0070C0"/>
          <w:kern w:val="0"/>
          <w:sz w:val="22"/>
        </w:rPr>
        <w:t>研究終了から</w:t>
      </w:r>
      <w:r w:rsidRPr="004E69C4">
        <w:rPr>
          <w:rFonts w:ascii="Times New Roman" w:eastAsia="ＭＳ 明朝" w:hAnsi="Times New Roman" w:cs="メイリオ" w:hint="eastAsia"/>
          <w:color w:val="0070C0"/>
          <w:kern w:val="0"/>
          <w:sz w:val="22"/>
        </w:rPr>
        <w:t>10</w:t>
      </w:r>
      <w:r w:rsidRPr="004E69C4">
        <w:rPr>
          <w:rFonts w:ascii="Times New Roman" w:eastAsia="ＭＳ 明朝" w:hAnsi="Times New Roman" w:cs="メイリオ" w:hint="eastAsia"/>
          <w:color w:val="0070C0"/>
          <w:kern w:val="0"/>
          <w:sz w:val="22"/>
        </w:rPr>
        <w:t>年後、または研究結果が最後に公表されてから</w:t>
      </w:r>
      <w:r w:rsidRPr="004E69C4">
        <w:rPr>
          <w:rFonts w:ascii="Times New Roman" w:eastAsia="ＭＳ 明朝" w:hAnsi="Times New Roman" w:cs="メイリオ" w:hint="eastAsia"/>
          <w:color w:val="0070C0"/>
          <w:kern w:val="0"/>
          <w:sz w:val="22"/>
        </w:rPr>
        <w:t>10</w:t>
      </w:r>
      <w:r w:rsidRPr="004E69C4">
        <w:rPr>
          <w:rFonts w:ascii="Times New Roman" w:eastAsia="ＭＳ 明朝" w:hAnsi="Times New Roman" w:cs="メイリオ" w:hint="eastAsia"/>
          <w:color w:val="0070C0"/>
          <w:kern w:val="0"/>
          <w:sz w:val="22"/>
        </w:rPr>
        <w:t>年後の、どちらか遅い時点で削除されます。</w:t>
      </w:r>
      <w:bookmarkEnd w:id="119"/>
    </w:p>
    <w:p w14:paraId="6C2529C0" w14:textId="3A6D3856" w:rsidR="00633A07" w:rsidRPr="0068165F" w:rsidRDefault="00633A07">
      <w:pPr>
        <w:pStyle w:val="a5"/>
        <w:ind w:left="0"/>
        <w:jc w:val="both"/>
        <w:rPr>
          <w:rFonts w:ascii="Times New Roman" w:eastAsia="ＭＳ 明朝" w:hAnsi="Times New Roman"/>
          <w:sz w:val="21"/>
          <w:szCs w:val="21"/>
          <w:lang w:eastAsia="ja-JP"/>
        </w:rPr>
      </w:pPr>
    </w:p>
    <w:p w14:paraId="0B16FFCE" w14:textId="77777777" w:rsidR="00F03633" w:rsidRPr="0068165F" w:rsidRDefault="00F03633">
      <w:pPr>
        <w:pStyle w:val="a5"/>
        <w:ind w:left="0"/>
        <w:jc w:val="both"/>
        <w:rPr>
          <w:rFonts w:ascii="Times New Roman" w:eastAsia="ＭＳ 明朝" w:hAnsi="Times New Roman"/>
          <w:sz w:val="21"/>
          <w:szCs w:val="21"/>
          <w:lang w:eastAsia="ja-JP"/>
        </w:rPr>
      </w:pPr>
    </w:p>
    <w:bookmarkEnd w:id="115"/>
    <w:p w14:paraId="054325B3" w14:textId="03B7DC66" w:rsidR="00D21F02" w:rsidRPr="0068165F" w:rsidRDefault="00FD20A6" w:rsidP="009A7AC2">
      <w:pPr>
        <w:pStyle w:val="a5"/>
        <w:ind w:left="0"/>
        <w:jc w:val="both"/>
        <w:rPr>
          <w:rFonts w:ascii="Times New Roman" w:eastAsia="ＭＳ 明朝" w:hAnsi="Times New Roman"/>
          <w:lang w:eastAsia="ja-JP"/>
        </w:rPr>
      </w:pPr>
      <w:r w:rsidRPr="0068165F">
        <w:rPr>
          <w:rFonts w:ascii="Times New Roman" w:eastAsia="ＭＳ 明朝" w:hAnsi="Times New Roman"/>
          <w:spacing w:val="-2"/>
          <w:lang w:eastAsia="ja-JP"/>
        </w:rPr>
        <w:t>14.</w:t>
      </w:r>
      <w:bookmarkStart w:id="120" w:name="_Hlk73455566"/>
      <w:r w:rsidR="00633A07" w:rsidRPr="0068165F">
        <w:rPr>
          <w:rFonts w:ascii="Times New Roman" w:eastAsia="ＭＳ 明朝" w:hAnsi="Times New Roman"/>
          <w:spacing w:val="-2"/>
          <w:lang w:eastAsia="ja-JP"/>
        </w:rPr>
        <w:t xml:space="preserve"> </w:t>
      </w:r>
      <w:r w:rsidRPr="0068165F">
        <w:rPr>
          <w:rFonts w:ascii="Times New Roman" w:eastAsia="ＭＳ 明朝" w:hAnsi="Times New Roman" w:hint="eastAsia"/>
          <w:spacing w:val="-2"/>
          <w:lang w:eastAsia="ja-JP"/>
        </w:rPr>
        <w:t>研究終了後の試料</w:t>
      </w:r>
      <w:r w:rsidR="008557C1" w:rsidRPr="0068165F">
        <w:rPr>
          <w:rFonts w:ascii="Times New Roman" w:eastAsia="ＭＳ 明朝" w:hAnsi="Times New Roman" w:hint="eastAsia"/>
          <w:spacing w:val="-2"/>
          <w:lang w:eastAsia="ja-JP"/>
        </w:rPr>
        <w:t>・情報</w:t>
      </w:r>
      <w:r w:rsidRPr="0068165F">
        <w:rPr>
          <w:rFonts w:ascii="Times New Roman" w:eastAsia="ＭＳ 明朝" w:hAnsi="Times New Roman" w:hint="eastAsia"/>
          <w:spacing w:val="-2"/>
          <w:lang w:eastAsia="ja-JP"/>
        </w:rPr>
        <w:t>の取り扱い</w:t>
      </w:r>
      <w:bookmarkEnd w:id="120"/>
    </w:p>
    <w:tbl>
      <w:tblPr>
        <w:tblStyle w:val="af1"/>
        <w:tblW w:w="5000" w:type="pct"/>
        <w:tblLook w:val="04A0" w:firstRow="1" w:lastRow="0" w:firstColumn="1" w:lastColumn="0" w:noHBand="0" w:noVBand="1"/>
      </w:tblPr>
      <w:tblGrid>
        <w:gridCol w:w="9736"/>
      </w:tblGrid>
      <w:tr w:rsidR="00B22690" w:rsidRPr="0068165F" w14:paraId="47A48FA0"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4993D6CF" w14:textId="77777777" w:rsidR="00B22690" w:rsidRPr="0068165F" w:rsidRDefault="00B22690" w:rsidP="00CA7587">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pacing w:val="-4"/>
                <w:sz w:val="22"/>
                <w:szCs w:val="22"/>
                <w:lang w:eastAsia="ja-JP"/>
              </w:rPr>
              <w:t>他の研究への利用（二次使用）の可能性がある場合は、予測される研究内容に関して記載すること。</w:t>
            </w:r>
          </w:p>
        </w:tc>
      </w:tr>
    </w:tbl>
    <w:p w14:paraId="4EA7839F" w14:textId="5D88305B" w:rsidR="00AC0EE6" w:rsidRPr="0068165F" w:rsidRDefault="008557C1" w:rsidP="00AC0EE6">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試料・情報</w:t>
      </w:r>
      <w:r w:rsidR="00AC0EE6" w:rsidRPr="0068165F">
        <w:rPr>
          <w:rFonts w:ascii="Times New Roman" w:eastAsia="ＭＳ 明朝" w:hAnsi="Times New Roman" w:hint="eastAsia"/>
          <w:color w:val="FF0000"/>
          <w:sz w:val="22"/>
          <w:szCs w:val="22"/>
          <w:lang w:eastAsia="ja-JP"/>
        </w:rPr>
        <w:t>の取り扱いがない場合）</w:t>
      </w:r>
    </w:p>
    <w:p w14:paraId="1489AC4D" w14:textId="6DC453D3" w:rsidR="00AC0EE6" w:rsidRPr="0068165F" w:rsidRDefault="00AC0EE6">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この研究では</w:t>
      </w:r>
      <w:r w:rsidR="008E3B53" w:rsidRPr="0068165F">
        <w:rPr>
          <w:rFonts w:ascii="Times New Roman" w:eastAsia="ＭＳ 明朝" w:hAnsi="Times New Roman" w:hint="eastAsia"/>
          <w:color w:val="0070C0"/>
          <w:sz w:val="22"/>
          <w:szCs w:val="22"/>
          <w:lang w:eastAsia="ja-JP"/>
        </w:rPr>
        <w:t>研究終了後の</w:t>
      </w:r>
      <w:r w:rsidRPr="0068165F">
        <w:rPr>
          <w:rFonts w:ascii="Times New Roman" w:eastAsia="ＭＳ 明朝" w:hAnsi="Times New Roman" w:hint="eastAsia"/>
          <w:color w:val="0070C0"/>
          <w:sz w:val="22"/>
          <w:szCs w:val="22"/>
          <w:lang w:eastAsia="ja-JP"/>
        </w:rPr>
        <w:t>試料</w:t>
      </w:r>
      <w:r w:rsidR="008557C1" w:rsidRPr="0068165F">
        <w:rPr>
          <w:rFonts w:ascii="Times New Roman" w:eastAsia="ＭＳ 明朝" w:hAnsi="Times New Roman" w:hint="eastAsia"/>
          <w:color w:val="0070C0"/>
          <w:sz w:val="22"/>
          <w:szCs w:val="22"/>
          <w:lang w:eastAsia="ja-JP"/>
        </w:rPr>
        <w:t>・情報</w:t>
      </w:r>
      <w:r w:rsidRPr="0068165F">
        <w:rPr>
          <w:rFonts w:ascii="Times New Roman" w:eastAsia="ＭＳ 明朝" w:hAnsi="Times New Roman" w:hint="eastAsia"/>
          <w:color w:val="0070C0"/>
          <w:sz w:val="22"/>
          <w:szCs w:val="22"/>
          <w:lang w:eastAsia="ja-JP"/>
        </w:rPr>
        <w:t>の取り扱いはないため、該当しません。</w:t>
      </w:r>
    </w:p>
    <w:p w14:paraId="00A3B688" w14:textId="77777777" w:rsidR="00AC0EE6" w:rsidRPr="0068165F" w:rsidRDefault="00AC0EE6" w:rsidP="00AC0EE6">
      <w:pPr>
        <w:pStyle w:val="a5"/>
        <w:ind w:left="0"/>
        <w:jc w:val="both"/>
        <w:rPr>
          <w:rFonts w:ascii="Times New Roman" w:eastAsia="ＭＳ 明朝" w:hAnsi="Times New Roman"/>
          <w:sz w:val="22"/>
          <w:szCs w:val="22"/>
          <w:lang w:eastAsia="ja-JP"/>
        </w:rPr>
      </w:pPr>
    </w:p>
    <w:p w14:paraId="0F26D175" w14:textId="68FC0203" w:rsidR="00B22690" w:rsidRPr="0068165F" w:rsidRDefault="008557C1" w:rsidP="00B22690">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試料・情報の</w:t>
      </w:r>
      <w:r w:rsidR="00B22690" w:rsidRPr="0068165F">
        <w:rPr>
          <w:rFonts w:ascii="Times New Roman" w:eastAsia="ＭＳ 明朝" w:hAnsi="Times New Roman" w:hint="eastAsia"/>
          <w:color w:val="FF0000"/>
          <w:sz w:val="22"/>
          <w:szCs w:val="22"/>
          <w:lang w:eastAsia="ja-JP"/>
        </w:rPr>
        <w:t>二次利用の可能性がある場合）</w:t>
      </w:r>
    </w:p>
    <w:p w14:paraId="5F3E314C" w14:textId="3AC338C6" w:rsidR="00B22690" w:rsidRPr="0068165F" w:rsidRDefault="00B22690" w:rsidP="00B22690">
      <w:pPr>
        <w:pStyle w:val="a5"/>
        <w:ind w:left="0" w:firstLineChars="100" w:firstLine="220"/>
        <w:jc w:val="both"/>
        <w:rPr>
          <w:rFonts w:ascii="Times New Roman" w:eastAsia="ＭＳ 明朝" w:hAnsi="Times New Roman"/>
          <w:color w:val="0070C0"/>
          <w:sz w:val="22"/>
          <w:szCs w:val="22"/>
          <w:lang w:eastAsia="ja-JP"/>
        </w:rPr>
      </w:pPr>
      <w:bookmarkStart w:id="121" w:name="_Hlk183184819"/>
      <w:r w:rsidRPr="0068165F">
        <w:rPr>
          <w:rFonts w:ascii="Times New Roman" w:eastAsia="ＭＳ 明朝" w:hAnsi="Times New Roman" w:hint="eastAsia"/>
          <w:color w:val="0070C0"/>
          <w:sz w:val="22"/>
          <w:szCs w:val="22"/>
          <w:lang w:eastAsia="ja-JP"/>
        </w:rPr>
        <w:t>この研究において、あなたに提供して</w:t>
      </w:r>
      <w:r w:rsidR="008557C1" w:rsidRPr="0068165F">
        <w:rPr>
          <w:rFonts w:ascii="Times New Roman" w:eastAsia="ＭＳ 明朝" w:hAnsi="Times New Roman" w:hint="eastAsia"/>
          <w:color w:val="0070C0"/>
          <w:sz w:val="22"/>
          <w:szCs w:val="22"/>
          <w:lang w:eastAsia="ja-JP"/>
        </w:rPr>
        <w:t>いただ</w:t>
      </w:r>
      <w:r w:rsidRPr="0068165F">
        <w:rPr>
          <w:rFonts w:ascii="Times New Roman" w:eastAsia="ＭＳ 明朝" w:hAnsi="Times New Roman" w:hint="eastAsia"/>
          <w:color w:val="0070C0"/>
          <w:sz w:val="22"/>
          <w:szCs w:val="22"/>
          <w:lang w:eastAsia="ja-JP"/>
        </w:rPr>
        <w:t>いた</w:t>
      </w:r>
      <w:r w:rsidR="008557C1" w:rsidRPr="0068165F">
        <w:rPr>
          <w:rFonts w:ascii="Times New Roman" w:eastAsia="ＭＳ 明朝" w:hAnsi="Times New Roman" w:hint="eastAsia"/>
          <w:color w:val="0070C0"/>
          <w:sz w:val="22"/>
          <w:szCs w:val="22"/>
          <w:lang w:eastAsia="ja-JP"/>
        </w:rPr>
        <w:t>●</w:t>
      </w:r>
      <w:r w:rsidRPr="0068165F">
        <w:rPr>
          <w:rFonts w:ascii="Times New Roman" w:eastAsia="ＭＳ 明朝" w:hAnsi="Times New Roman" w:hint="eastAsia"/>
          <w:color w:val="0070C0"/>
          <w:sz w:val="22"/>
          <w:szCs w:val="22"/>
          <w:lang w:eastAsia="ja-JP"/>
        </w:rPr>
        <w:t>はとても貴重なものであり、この研究が終わった後も保管しておくと、将来新たな研究成果を生み出す可能性があります。</w:t>
      </w:r>
    </w:p>
    <w:p w14:paraId="6FF6087F" w14:textId="528F9C0B" w:rsidR="00B22690" w:rsidRPr="0068165F" w:rsidRDefault="00B22690" w:rsidP="00B22690">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val="pt-BR" w:eastAsia="ja-JP"/>
        </w:rPr>
        <w:t>そのため、</w:t>
      </w:r>
      <w:r w:rsidRPr="0068165F">
        <w:rPr>
          <w:rFonts w:ascii="Times New Roman" w:eastAsia="ＭＳ 明朝" w:hAnsi="Times New Roman" w:hint="eastAsia"/>
          <w:color w:val="0070C0"/>
          <w:sz w:val="22"/>
          <w:szCs w:val="22"/>
          <w:lang w:eastAsia="ja-JP"/>
        </w:rPr>
        <w:t>この研究で用いた</w:t>
      </w:r>
      <w:r w:rsidR="008557C1" w:rsidRPr="0068165F">
        <w:rPr>
          <w:rFonts w:ascii="Times New Roman" w:eastAsia="ＭＳ 明朝" w:hAnsi="Times New Roman" w:hint="eastAsia"/>
          <w:color w:val="0070C0"/>
          <w:sz w:val="22"/>
          <w:szCs w:val="22"/>
          <w:lang w:eastAsia="ja-JP"/>
        </w:rPr>
        <w:t>●</w:t>
      </w:r>
      <w:r w:rsidRPr="0068165F">
        <w:rPr>
          <w:rFonts w:ascii="Times New Roman" w:eastAsia="ＭＳ 明朝" w:hAnsi="Times New Roman" w:hint="eastAsia"/>
          <w:color w:val="0070C0"/>
          <w:sz w:val="22"/>
          <w:szCs w:val="22"/>
          <w:lang w:eastAsia="ja-JP"/>
        </w:rPr>
        <w:t>を</w:t>
      </w:r>
      <w:r w:rsidRPr="0068165F">
        <w:rPr>
          <w:rFonts w:ascii="Times New Roman" w:eastAsia="ＭＳ 明朝" w:hAnsi="Times New Roman" w:hint="eastAsia"/>
          <w:color w:val="0070C0"/>
          <w:sz w:val="22"/>
          <w:szCs w:val="22"/>
          <w:lang w:val="pt-BR" w:eastAsia="ja-JP"/>
        </w:rPr>
        <w:t>将来の医学的研究のために使うことに同意していただいた場合、研究終了後も大切に保管させていただきます。新たな研究に用いる際には、あらためて研究計画書を作成し、倫理委員会の承認を受けてから用います。</w:t>
      </w:r>
    </w:p>
    <w:bookmarkEnd w:id="121"/>
    <w:p w14:paraId="5998B2CB" w14:textId="240B8A32" w:rsidR="00633A07" w:rsidRPr="0068165F" w:rsidRDefault="00633A07" w:rsidP="00C363C7">
      <w:pPr>
        <w:pStyle w:val="a5"/>
        <w:ind w:left="0"/>
        <w:jc w:val="both"/>
        <w:rPr>
          <w:rFonts w:ascii="Times New Roman" w:eastAsia="ＭＳ 明朝" w:hAnsi="Times New Roman"/>
          <w:sz w:val="22"/>
          <w:szCs w:val="22"/>
          <w:lang w:eastAsia="ja-JP"/>
        </w:rPr>
      </w:pPr>
    </w:p>
    <w:p w14:paraId="69C15F2D" w14:textId="77777777" w:rsidR="00F03633" w:rsidRPr="0068165F" w:rsidRDefault="00F03633" w:rsidP="00C363C7">
      <w:pPr>
        <w:pStyle w:val="a5"/>
        <w:ind w:left="0"/>
        <w:jc w:val="both"/>
        <w:rPr>
          <w:rFonts w:ascii="Times New Roman" w:eastAsia="ＭＳ 明朝" w:hAnsi="Times New Roman"/>
          <w:sz w:val="22"/>
          <w:szCs w:val="22"/>
          <w:lang w:eastAsia="ja-JP"/>
        </w:rPr>
      </w:pPr>
    </w:p>
    <w:p w14:paraId="416D0C42" w14:textId="6E30D515" w:rsidR="00FD20A6" w:rsidRPr="0068165F" w:rsidRDefault="00FD20A6" w:rsidP="009A7AC2">
      <w:pPr>
        <w:pStyle w:val="a5"/>
        <w:ind w:left="0"/>
        <w:jc w:val="both"/>
        <w:rPr>
          <w:rFonts w:ascii="Times New Roman" w:eastAsia="ＭＳ 明朝" w:hAnsi="Times New Roman"/>
          <w:color w:val="4F81BD" w:themeColor="accent1"/>
          <w:sz w:val="20"/>
          <w:szCs w:val="20"/>
          <w:lang w:eastAsia="ja-JP"/>
        </w:rPr>
      </w:pPr>
      <w:r w:rsidRPr="0068165F">
        <w:rPr>
          <w:rFonts w:ascii="Times New Roman" w:eastAsia="ＭＳ 明朝" w:hAnsi="Times New Roman"/>
          <w:lang w:eastAsia="ja-JP"/>
        </w:rPr>
        <w:t>15.</w:t>
      </w:r>
      <w:bookmarkStart w:id="122" w:name="_Hlk73455575"/>
      <w:r w:rsidR="00633A07" w:rsidRPr="0068165F">
        <w:rPr>
          <w:rFonts w:ascii="Times New Roman" w:eastAsia="ＭＳ 明朝" w:hAnsi="Times New Roman"/>
          <w:lang w:eastAsia="ja-JP"/>
        </w:rPr>
        <w:t xml:space="preserve"> </w:t>
      </w:r>
      <w:r w:rsidRPr="0068165F">
        <w:rPr>
          <w:rFonts w:ascii="Times New Roman" w:eastAsia="ＭＳ 明朝" w:hAnsi="Times New Roman" w:hint="eastAsia"/>
          <w:spacing w:val="-2"/>
          <w:lang w:eastAsia="ja-JP"/>
        </w:rPr>
        <w:t>研究の実施に伴い、新たな知見が得られた場合の対応</w:t>
      </w:r>
      <w:bookmarkEnd w:id="122"/>
    </w:p>
    <w:tbl>
      <w:tblPr>
        <w:tblStyle w:val="af1"/>
        <w:tblW w:w="5000" w:type="pct"/>
        <w:tblLook w:val="04A0" w:firstRow="1" w:lastRow="0" w:firstColumn="1" w:lastColumn="0" w:noHBand="0" w:noVBand="1"/>
      </w:tblPr>
      <w:tblGrid>
        <w:gridCol w:w="9736"/>
      </w:tblGrid>
      <w:tr w:rsidR="00B22690" w:rsidRPr="0068165F" w14:paraId="21EFC847"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0074EA07" w14:textId="77777777" w:rsidR="00B22690" w:rsidRPr="0068165F" w:rsidRDefault="00B22690" w:rsidP="00B22690">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研究計画書の「インフォームド・コンセントを受ける手続」に記載した内容に基づいて説明すること。</w:t>
            </w:r>
          </w:p>
          <w:p w14:paraId="2042CD69" w14:textId="77777777" w:rsidR="00B22690" w:rsidRPr="0068165F" w:rsidRDefault="00B22690" w:rsidP="00B22690">
            <w:pPr>
              <w:pStyle w:val="a5"/>
              <w:numPr>
                <w:ilvl w:val="0"/>
                <w:numId w:val="38"/>
              </w:numPr>
              <w:jc w:val="both"/>
              <w:rPr>
                <w:rFonts w:ascii="Times New Roman" w:eastAsia="ＭＳ 明朝" w:hAnsi="Times New Roman"/>
                <w:color w:val="FF0000"/>
                <w:sz w:val="22"/>
                <w:szCs w:val="22"/>
                <w:lang w:eastAsia="ja-JP"/>
              </w:rPr>
            </w:pPr>
            <w:bookmarkStart w:id="123" w:name="_Hlk183185033"/>
            <w:r w:rsidRPr="0068165F">
              <w:rPr>
                <w:rFonts w:ascii="Times New Roman" w:eastAsia="ＭＳ 明朝" w:hAnsi="Times New Roman" w:hint="eastAsia"/>
                <w:color w:val="FF0000"/>
                <w:spacing w:val="-2"/>
                <w:sz w:val="22"/>
                <w:szCs w:val="22"/>
                <w:lang w:eastAsia="ja-JP"/>
              </w:rPr>
              <w:t>研究の実施に伴い、研究対象者の健康、子孫に受け継がれ得る遺伝的特徴等に関する重要な知見が得られる可能性があ</w:t>
            </w:r>
            <w:bookmarkEnd w:id="123"/>
            <w:r w:rsidRPr="0068165F">
              <w:rPr>
                <w:rFonts w:ascii="Times New Roman" w:eastAsia="ＭＳ 明朝" w:hAnsi="Times New Roman" w:hint="eastAsia"/>
                <w:color w:val="FF0000"/>
                <w:spacing w:val="-2"/>
                <w:sz w:val="22"/>
                <w:szCs w:val="22"/>
                <w:lang w:eastAsia="ja-JP"/>
              </w:rPr>
              <w:t>る場合には、研究対象者に係る研究結果（偶発的所見を含む。）の取扱いについて記載すること。</w:t>
            </w:r>
          </w:p>
          <w:p w14:paraId="466B6ADF" w14:textId="0B36F425" w:rsidR="00B22690" w:rsidRPr="0068165F" w:rsidRDefault="00B22690">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ヒトゲノム・遺伝子解析研究を含む研究の場合は、必ず記載すること</w:t>
            </w:r>
            <w:r w:rsidR="00B67812" w:rsidRPr="0068165F">
              <w:rPr>
                <w:rFonts w:ascii="Times New Roman" w:eastAsia="ＭＳ 明朝" w:hAnsi="Times New Roman" w:hint="eastAsia"/>
                <w:color w:val="FF0000"/>
                <w:sz w:val="22"/>
                <w:szCs w:val="22"/>
                <w:lang w:eastAsia="ja-JP"/>
              </w:rPr>
              <w:t>。</w:t>
            </w:r>
          </w:p>
        </w:tc>
      </w:tr>
    </w:tbl>
    <w:p w14:paraId="121FA73D" w14:textId="2553F6FD" w:rsidR="00AC0EE6" w:rsidRPr="0068165F" w:rsidRDefault="00AC0EE6" w:rsidP="00AC0EE6">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研究対象者の健康、子孫に受け継がれ得る遺伝的特徴等に関する重要な知見が得られる可能性がない場合）</w:t>
      </w:r>
    </w:p>
    <w:p w14:paraId="2F10F81E" w14:textId="2C31B4E1" w:rsidR="00633A07" w:rsidRPr="0068165F" w:rsidRDefault="00AC0EE6" w:rsidP="003B37A6">
      <w:pPr>
        <w:pStyle w:val="a5"/>
        <w:ind w:left="0" w:firstLineChars="100" w:firstLine="220"/>
        <w:rPr>
          <w:rFonts w:ascii="Times New Roman" w:eastAsia="ＭＳ 明朝" w:hAnsi="Times New Roman"/>
          <w:color w:val="0070C0"/>
          <w:sz w:val="22"/>
          <w:szCs w:val="22"/>
          <w:lang w:eastAsia="ja-JP"/>
        </w:rPr>
      </w:pPr>
      <w:bookmarkStart w:id="124" w:name="_Hlk183185054"/>
      <w:bookmarkStart w:id="125" w:name="_Hlk190932924"/>
      <w:r w:rsidRPr="0068165F">
        <w:rPr>
          <w:rFonts w:ascii="Times New Roman" w:eastAsia="ＭＳ 明朝" w:hAnsi="Times New Roman" w:hint="eastAsia"/>
          <w:color w:val="0070C0"/>
          <w:sz w:val="22"/>
          <w:szCs w:val="22"/>
          <w:lang w:eastAsia="ja-JP"/>
        </w:rPr>
        <w:t>この研究にご協力をいただいた方々に知らせる必要のある知見（治療や家族・遺伝に関連する知見など）が得られる可能性はありません。</w:t>
      </w:r>
      <w:bookmarkEnd w:id="124"/>
    </w:p>
    <w:bookmarkEnd w:id="125"/>
    <w:p w14:paraId="67B84A69" w14:textId="21370EF2" w:rsidR="00F03633" w:rsidRPr="0068165F" w:rsidRDefault="00F03633" w:rsidP="00C363C7">
      <w:pPr>
        <w:pStyle w:val="a5"/>
        <w:ind w:left="0"/>
        <w:jc w:val="both"/>
        <w:rPr>
          <w:rFonts w:ascii="Times New Roman" w:eastAsia="ＭＳ 明朝" w:hAnsi="Times New Roman"/>
          <w:sz w:val="22"/>
          <w:szCs w:val="22"/>
          <w:lang w:eastAsia="ja-JP"/>
        </w:rPr>
      </w:pPr>
    </w:p>
    <w:p w14:paraId="584514E2" w14:textId="77777777" w:rsidR="00AC0EE6" w:rsidRPr="0068165F" w:rsidRDefault="00AC0EE6" w:rsidP="00C363C7">
      <w:pPr>
        <w:pStyle w:val="a5"/>
        <w:ind w:left="0"/>
        <w:jc w:val="both"/>
        <w:rPr>
          <w:rFonts w:ascii="Times New Roman" w:eastAsia="ＭＳ 明朝" w:hAnsi="Times New Roman"/>
          <w:sz w:val="22"/>
          <w:szCs w:val="22"/>
          <w:lang w:eastAsia="ja-JP"/>
        </w:rPr>
      </w:pPr>
    </w:p>
    <w:p w14:paraId="4EB31E07" w14:textId="51AA347E" w:rsidR="006925AC"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rPr>
        <w:t>16.</w:t>
      </w:r>
      <w:r w:rsidR="00633A07" w:rsidRPr="0068165F">
        <w:rPr>
          <w:rFonts w:ascii="Times New Roman" w:eastAsia="ＭＳ 明朝" w:hAnsi="Times New Roman"/>
        </w:rPr>
        <w:t xml:space="preserve"> </w:t>
      </w:r>
      <w:proofErr w:type="spellStart"/>
      <w:r w:rsidRPr="0068165F">
        <w:rPr>
          <w:rFonts w:ascii="Times New Roman" w:eastAsia="ＭＳ 明朝" w:hAnsi="Times New Roman" w:hint="eastAsia"/>
        </w:rPr>
        <w:t>研究費の情報</w:t>
      </w:r>
      <w:proofErr w:type="spellEnd"/>
    </w:p>
    <w:tbl>
      <w:tblPr>
        <w:tblStyle w:val="af1"/>
        <w:tblW w:w="5000" w:type="pct"/>
        <w:tblLook w:val="04A0" w:firstRow="1" w:lastRow="0" w:firstColumn="1" w:lastColumn="0" w:noHBand="0" w:noVBand="1"/>
      </w:tblPr>
      <w:tblGrid>
        <w:gridCol w:w="9736"/>
      </w:tblGrid>
      <w:tr w:rsidR="00002319" w:rsidRPr="0068165F" w14:paraId="767BC7C5" w14:textId="77777777" w:rsidTr="009A7AC2">
        <w:tc>
          <w:tcPr>
            <w:tcW w:w="5000" w:type="pct"/>
            <w:tcBorders>
              <w:top w:val="single" w:sz="4" w:space="0" w:color="FF0000"/>
              <w:left w:val="single" w:sz="4" w:space="0" w:color="FF0000"/>
              <w:bottom w:val="single" w:sz="4" w:space="0" w:color="FF0000"/>
              <w:right w:val="single" w:sz="4" w:space="0" w:color="FF0000"/>
            </w:tcBorders>
          </w:tcPr>
          <w:p w14:paraId="0524F947" w14:textId="2194DDAC" w:rsidR="00002319" w:rsidRPr="0068165F" w:rsidRDefault="00002319">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研究計画書の「研究の資金源等、研究機関の研究に係る利益相反及び個人の収益等、研究者等の研究に係る利益相反に関する状況」に記載した内容に基づいて説明すること。</w:t>
            </w:r>
          </w:p>
        </w:tc>
      </w:tr>
    </w:tbl>
    <w:p w14:paraId="139E2ADE" w14:textId="2DE263E8" w:rsidR="00F03633" w:rsidRPr="0068165F" w:rsidRDefault="00F03633" w:rsidP="00F03633">
      <w:pPr>
        <w:pStyle w:val="a5"/>
        <w:ind w:left="0" w:firstLineChars="100" w:firstLine="220"/>
        <w:jc w:val="both"/>
        <w:rPr>
          <w:rFonts w:ascii="Times New Roman" w:eastAsia="ＭＳ 明朝" w:hAnsi="Times New Roman"/>
          <w:sz w:val="22"/>
          <w:szCs w:val="22"/>
          <w:lang w:eastAsia="ja-JP"/>
        </w:rPr>
      </w:pPr>
      <w:bookmarkStart w:id="126" w:name="_Hlk192250789"/>
      <w:bookmarkStart w:id="127" w:name="_Hlk183185074"/>
      <w:r w:rsidRPr="0068165F">
        <w:rPr>
          <w:rFonts w:ascii="Times New Roman" w:eastAsia="ＭＳ 明朝" w:hAnsi="Times New Roman" w:hint="eastAsia"/>
          <w:sz w:val="22"/>
          <w:szCs w:val="22"/>
          <w:lang w:eastAsia="ja-JP"/>
        </w:rPr>
        <w:t>研究における利益相反とは、研究者が企業などから経済的な利益（研究助成金、講演料、株式など）の提供を受けることによって、研究で必要とされる公正かつ適正な判断が損なわれる可能性がある事態のことをいいます。</w:t>
      </w:r>
      <w:bookmarkEnd w:id="126"/>
    </w:p>
    <w:bookmarkEnd w:id="127"/>
    <w:p w14:paraId="263467A2" w14:textId="77777777" w:rsidR="00002319" w:rsidRPr="0068165F" w:rsidRDefault="00002319">
      <w:pPr>
        <w:pStyle w:val="a5"/>
        <w:ind w:left="0"/>
        <w:jc w:val="both"/>
        <w:rPr>
          <w:rFonts w:ascii="Times New Roman" w:eastAsia="ＭＳ 明朝" w:hAnsi="Times New Roman"/>
          <w:color w:val="FF0000"/>
          <w:sz w:val="22"/>
          <w:szCs w:val="22"/>
          <w:lang w:eastAsia="ja-JP"/>
        </w:rPr>
      </w:pPr>
    </w:p>
    <w:p w14:paraId="09EB581C" w14:textId="551F20A6" w:rsidR="00002319" w:rsidRPr="0068165F" w:rsidRDefault="00002319"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資金源なし）</w:t>
      </w:r>
    </w:p>
    <w:p w14:paraId="249FE332" w14:textId="72661305" w:rsidR="00002319"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w:t>
      </w:r>
      <w:r w:rsidR="00002319" w:rsidRPr="0068165F">
        <w:rPr>
          <w:rFonts w:ascii="Times New Roman" w:eastAsia="ＭＳ 明朝" w:hAnsi="Times New Roman" w:hint="eastAsia"/>
          <w:color w:val="0070C0"/>
          <w:sz w:val="22"/>
          <w:szCs w:val="22"/>
          <w:lang w:eastAsia="ja-JP"/>
        </w:rPr>
        <w:t>は、参加する研究機関の医局費を資金源として実施しますので、研究全体に関して起こりうる利益相反はありません。</w:t>
      </w:r>
    </w:p>
    <w:p w14:paraId="24DBB169" w14:textId="77777777" w:rsidR="00002319" w:rsidRPr="0068165F" w:rsidRDefault="00002319" w:rsidP="009A7AC2">
      <w:pPr>
        <w:pStyle w:val="a5"/>
        <w:ind w:left="0"/>
        <w:jc w:val="both"/>
        <w:rPr>
          <w:rFonts w:ascii="Times New Roman" w:eastAsia="ＭＳ 明朝" w:hAnsi="Times New Roman"/>
          <w:color w:val="4BACC6" w:themeColor="accent5"/>
          <w:sz w:val="22"/>
          <w:szCs w:val="22"/>
          <w:lang w:eastAsia="ja-JP"/>
        </w:rPr>
      </w:pPr>
    </w:p>
    <w:p w14:paraId="1B31BE1F" w14:textId="16694ECE" w:rsidR="00002319" w:rsidRPr="0068165F" w:rsidRDefault="00002319"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公的研究費のみ）</w:t>
      </w:r>
    </w:p>
    <w:p w14:paraId="5E576ED8" w14:textId="36E6BFD0" w:rsidR="00002319"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w:t>
      </w:r>
      <w:r w:rsidR="00002319" w:rsidRPr="0068165F">
        <w:rPr>
          <w:rFonts w:ascii="Times New Roman" w:eastAsia="ＭＳ 明朝" w:hAnsi="Times New Roman" w:hint="eastAsia"/>
          <w:color w:val="0070C0"/>
          <w:sz w:val="22"/>
          <w:szCs w:val="22"/>
          <w:lang w:eastAsia="ja-JP"/>
        </w:rPr>
        <w:t>は、</w:t>
      </w:r>
      <w:r w:rsidR="00763CAC" w:rsidRPr="0068165F">
        <w:rPr>
          <w:rFonts w:ascii="Times New Roman" w:eastAsia="ＭＳ 明朝" w:hAnsi="Times New Roman" w:hint="eastAsia"/>
          <w:color w:val="0070C0"/>
          <w:sz w:val="22"/>
          <w:szCs w:val="22"/>
          <w:lang w:eastAsia="ja-JP"/>
        </w:rPr>
        <w:t>科学研究費助成事業</w:t>
      </w:r>
      <w:r w:rsidR="00002319" w:rsidRPr="0068165F">
        <w:rPr>
          <w:rFonts w:ascii="Times New Roman" w:eastAsia="ＭＳ 明朝" w:hAnsi="Times New Roman" w:hint="eastAsia"/>
          <w:color w:val="0070C0"/>
          <w:sz w:val="22"/>
          <w:szCs w:val="22"/>
          <w:lang w:eastAsia="ja-JP"/>
        </w:rPr>
        <w:t>を資金源として実施します。この他に、特定の団体からの資金提供や薬剤等の無償提供などは受けておりませんので、研究全体に関して起こりうる利益相反はありません。</w:t>
      </w:r>
    </w:p>
    <w:p w14:paraId="2B24D6EA" w14:textId="04393F1C" w:rsidR="00FD20A6" w:rsidRPr="0068165F" w:rsidRDefault="00FD20A6" w:rsidP="00C363C7">
      <w:pPr>
        <w:pStyle w:val="a5"/>
        <w:ind w:left="0"/>
        <w:jc w:val="both"/>
        <w:rPr>
          <w:rFonts w:ascii="Times New Roman" w:eastAsia="ＭＳ 明朝" w:hAnsi="Times New Roman"/>
          <w:color w:val="4BACC6" w:themeColor="accent5"/>
          <w:sz w:val="22"/>
          <w:szCs w:val="22"/>
          <w:lang w:eastAsia="ja-JP"/>
        </w:rPr>
      </w:pPr>
    </w:p>
    <w:p w14:paraId="6F9058F0" w14:textId="1ADEEA7E" w:rsidR="00981015" w:rsidRPr="0068165F" w:rsidRDefault="00981015" w:rsidP="009A7AC2">
      <w:pPr>
        <w:pStyle w:val="a5"/>
        <w:ind w:left="0"/>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企業から薬剤や医療機器等の無償提供を受ける場合）</w:t>
      </w:r>
    </w:p>
    <w:p w14:paraId="2336C49B" w14:textId="6F1E0A70" w:rsidR="00633A07"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hint="eastAsia"/>
          <w:color w:val="0070C0"/>
          <w:sz w:val="22"/>
          <w:szCs w:val="22"/>
          <w:lang w:eastAsia="ja-JP"/>
        </w:rPr>
        <w:t>この研究</w:t>
      </w:r>
      <w:r w:rsidR="00981015" w:rsidRPr="0068165F">
        <w:rPr>
          <w:rFonts w:ascii="Times New Roman" w:eastAsia="ＭＳ 明朝" w:hAnsi="Times New Roman" w:hint="eastAsia"/>
          <w:color w:val="0070C0"/>
          <w:sz w:val="22"/>
          <w:szCs w:val="22"/>
          <w:lang w:eastAsia="ja-JP"/>
        </w:rPr>
        <w:t>は、参加する研究機関の医局費を資金源として実施します。また、</w:t>
      </w:r>
      <w:bookmarkStart w:id="128" w:name="_Hlk191547869"/>
      <w:r w:rsidRPr="0068165F">
        <w:rPr>
          <w:rFonts w:ascii="Times New Roman" w:eastAsia="ＭＳ 明朝" w:hAnsi="Times New Roman" w:hint="eastAsia"/>
          <w:color w:val="0070C0"/>
          <w:sz w:val="22"/>
          <w:szCs w:val="22"/>
          <w:lang w:eastAsia="ja-JP"/>
        </w:rPr>
        <w:t>この研究</w:t>
      </w:r>
      <w:r w:rsidR="00981015" w:rsidRPr="0068165F">
        <w:rPr>
          <w:rFonts w:ascii="Times New Roman" w:eastAsia="ＭＳ 明朝" w:hAnsi="Times New Roman" w:hint="eastAsia"/>
          <w:color w:val="0070C0"/>
          <w:sz w:val="22"/>
          <w:szCs w:val="22"/>
          <w:lang w:eastAsia="ja-JP"/>
        </w:rPr>
        <w:t>に用いる</w:t>
      </w:r>
      <w:bookmarkEnd w:id="128"/>
      <w:r w:rsidR="00981015" w:rsidRPr="0068165F">
        <w:rPr>
          <w:rFonts w:ascii="Times New Roman" w:eastAsia="ＭＳ 明朝" w:hAnsi="Times New Roman" w:hint="eastAsia"/>
          <w:color w:val="0070C0"/>
          <w:sz w:val="22"/>
          <w:szCs w:val="22"/>
          <w:lang w:eastAsia="ja-JP"/>
        </w:rPr>
        <w:t>薬剤○は</w:t>
      </w:r>
      <w:r w:rsidR="00981015" w:rsidRPr="0068165F">
        <w:rPr>
          <w:rFonts w:ascii="Times New Roman" w:eastAsia="ＭＳ 明朝" w:hAnsi="Times New Roman" w:hint="eastAsia"/>
          <w:color w:val="0070C0"/>
          <w:sz w:val="22"/>
          <w:szCs w:val="22"/>
          <w:lang w:val="x-none" w:eastAsia="ja-JP"/>
        </w:rPr>
        <w:t>●</w:t>
      </w:r>
      <w:r w:rsidR="00981015" w:rsidRPr="0068165F">
        <w:rPr>
          <w:rFonts w:ascii="Times New Roman" w:eastAsia="ＭＳ 明朝" w:hAnsi="Times New Roman" w:hint="eastAsia"/>
          <w:color w:val="0070C0"/>
          <w:sz w:val="22"/>
          <w:szCs w:val="22"/>
          <w:lang w:eastAsia="ja-JP"/>
        </w:rPr>
        <w:t>から</w:t>
      </w:r>
      <w:bookmarkStart w:id="129" w:name="_Hlk191547890"/>
      <w:r w:rsidR="00981015" w:rsidRPr="0068165F">
        <w:rPr>
          <w:rFonts w:ascii="Times New Roman" w:eastAsia="ＭＳ 明朝" w:hAnsi="Times New Roman" w:hint="eastAsia"/>
          <w:color w:val="0070C0"/>
          <w:sz w:val="22"/>
          <w:szCs w:val="22"/>
          <w:lang w:eastAsia="ja-JP"/>
        </w:rPr>
        <w:t>無償提供されるものですが、そのことが研究結果に影響を及ぼすことがないように、研究の透明性、公正性</w:t>
      </w:r>
      <w:r w:rsidR="00A87564" w:rsidRPr="0068165F">
        <w:rPr>
          <w:rFonts w:ascii="Times New Roman" w:eastAsia="ＭＳ 明朝" w:hAnsi="Times New Roman" w:hint="eastAsia"/>
          <w:color w:val="0070C0"/>
          <w:sz w:val="22"/>
          <w:szCs w:val="22"/>
          <w:lang w:eastAsia="ja-JP"/>
        </w:rPr>
        <w:t>および</w:t>
      </w:r>
      <w:r w:rsidR="00981015" w:rsidRPr="0068165F">
        <w:rPr>
          <w:rFonts w:ascii="Times New Roman" w:eastAsia="ＭＳ 明朝" w:hAnsi="Times New Roman" w:hint="eastAsia"/>
          <w:color w:val="0070C0"/>
          <w:sz w:val="22"/>
          <w:szCs w:val="22"/>
          <w:lang w:eastAsia="ja-JP"/>
        </w:rPr>
        <w:t>信頼性を確保し研究を実施します。</w:t>
      </w:r>
      <w:bookmarkEnd w:id="129"/>
    </w:p>
    <w:p w14:paraId="1CFA4F1E" w14:textId="71DCBDBE" w:rsidR="00633A07" w:rsidRPr="0068165F" w:rsidRDefault="00633A07" w:rsidP="00C363C7">
      <w:pPr>
        <w:pStyle w:val="a5"/>
        <w:ind w:left="0"/>
        <w:jc w:val="both"/>
        <w:rPr>
          <w:rFonts w:ascii="Times New Roman" w:eastAsia="ＭＳ 明朝" w:hAnsi="Times New Roman"/>
          <w:color w:val="4BACC6" w:themeColor="accent5"/>
          <w:sz w:val="22"/>
          <w:szCs w:val="22"/>
          <w:lang w:eastAsia="ja-JP"/>
        </w:rPr>
      </w:pPr>
    </w:p>
    <w:p w14:paraId="48F7A44E" w14:textId="2198EFC6" w:rsidR="00981015" w:rsidRPr="0068165F" w:rsidRDefault="00981015" w:rsidP="009A7AC2">
      <w:pPr>
        <w:pStyle w:val="a5"/>
        <w:ind w:left="0"/>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企業から資金提供を受ける場合）</w:t>
      </w:r>
    </w:p>
    <w:p w14:paraId="3C6812DE" w14:textId="11DE23C1" w:rsidR="00981015"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bookmarkStart w:id="130" w:name="_Hlk191547792"/>
      <w:r w:rsidRPr="0068165F">
        <w:rPr>
          <w:rFonts w:ascii="Times New Roman" w:eastAsia="ＭＳ 明朝" w:hAnsi="Times New Roman" w:hint="eastAsia"/>
          <w:color w:val="0070C0"/>
          <w:sz w:val="22"/>
          <w:szCs w:val="22"/>
          <w:lang w:eastAsia="ja-JP"/>
        </w:rPr>
        <w:t>この研究</w:t>
      </w:r>
      <w:r w:rsidR="00981015" w:rsidRPr="0068165F">
        <w:rPr>
          <w:rFonts w:ascii="Times New Roman" w:eastAsia="ＭＳ 明朝" w:hAnsi="Times New Roman" w:hint="eastAsia"/>
          <w:color w:val="0070C0"/>
          <w:sz w:val="22"/>
          <w:szCs w:val="22"/>
          <w:lang w:eastAsia="ja-JP"/>
        </w:rPr>
        <w:t>は、研究契約に基づき、</w:t>
      </w:r>
      <w:r w:rsidR="00981015" w:rsidRPr="0068165F">
        <w:rPr>
          <w:rFonts w:ascii="Times New Roman" w:eastAsia="ＭＳ 明朝" w:hAnsi="Times New Roman" w:hint="eastAsia"/>
          <w:color w:val="0070C0"/>
          <w:sz w:val="22"/>
          <w:szCs w:val="22"/>
          <w:lang w:val="x-none" w:eastAsia="ja-JP"/>
        </w:rPr>
        <w:t>●</w:t>
      </w:r>
      <w:r w:rsidR="00981015" w:rsidRPr="0068165F">
        <w:rPr>
          <w:rFonts w:ascii="Times New Roman" w:eastAsia="ＭＳ 明朝" w:hAnsi="Times New Roman" w:hint="eastAsia"/>
          <w:color w:val="0070C0"/>
          <w:sz w:val="22"/>
          <w:szCs w:val="22"/>
          <w:lang w:eastAsia="ja-JP"/>
        </w:rPr>
        <w:t>から資金提供を受けて実施しますが、</w:t>
      </w:r>
      <w:r w:rsidRPr="0068165F">
        <w:rPr>
          <w:rFonts w:ascii="Times New Roman" w:eastAsia="ＭＳ 明朝" w:hAnsi="Times New Roman" w:hint="eastAsia"/>
          <w:color w:val="0070C0"/>
          <w:sz w:val="22"/>
          <w:szCs w:val="22"/>
          <w:lang w:eastAsia="ja-JP"/>
        </w:rPr>
        <w:t>この研究</w:t>
      </w:r>
      <w:r w:rsidR="00981015" w:rsidRPr="0068165F">
        <w:rPr>
          <w:rFonts w:ascii="Times New Roman" w:eastAsia="ＭＳ 明朝" w:hAnsi="Times New Roman" w:hint="eastAsia"/>
          <w:color w:val="0070C0"/>
          <w:sz w:val="22"/>
          <w:szCs w:val="22"/>
          <w:lang w:eastAsia="ja-JP"/>
        </w:rPr>
        <w:t>の結果に影響を及ぼすことがないように、研究の透明性、</w:t>
      </w:r>
      <w:r w:rsidR="00A87564" w:rsidRPr="0068165F">
        <w:rPr>
          <w:rFonts w:ascii="Times New Roman" w:eastAsia="ＭＳ 明朝" w:hAnsi="Times New Roman" w:hint="eastAsia"/>
          <w:color w:val="0070C0"/>
          <w:sz w:val="22"/>
          <w:szCs w:val="22"/>
          <w:lang w:eastAsia="ja-JP"/>
        </w:rPr>
        <w:t>公正性および</w:t>
      </w:r>
      <w:r w:rsidR="00981015" w:rsidRPr="0068165F">
        <w:rPr>
          <w:rFonts w:ascii="Times New Roman" w:eastAsia="ＭＳ 明朝" w:hAnsi="Times New Roman" w:hint="eastAsia"/>
          <w:color w:val="0070C0"/>
          <w:sz w:val="22"/>
          <w:szCs w:val="22"/>
          <w:lang w:eastAsia="ja-JP"/>
        </w:rPr>
        <w:t>信頼性</w:t>
      </w:r>
      <w:r w:rsidR="00A87564" w:rsidRPr="0068165F">
        <w:rPr>
          <w:rFonts w:ascii="Times New Roman" w:eastAsia="ＭＳ 明朝" w:hAnsi="Times New Roman" w:hint="eastAsia"/>
          <w:color w:val="0070C0"/>
          <w:sz w:val="22"/>
          <w:szCs w:val="22"/>
          <w:lang w:eastAsia="ja-JP"/>
        </w:rPr>
        <w:t>を</w:t>
      </w:r>
      <w:r w:rsidR="00981015" w:rsidRPr="0068165F">
        <w:rPr>
          <w:rFonts w:ascii="Times New Roman" w:eastAsia="ＭＳ 明朝" w:hAnsi="Times New Roman" w:hint="eastAsia"/>
          <w:color w:val="0070C0"/>
          <w:sz w:val="22"/>
          <w:szCs w:val="22"/>
          <w:lang w:eastAsia="ja-JP"/>
        </w:rPr>
        <w:t>確保し研究を実施します。</w:t>
      </w:r>
    </w:p>
    <w:bookmarkEnd w:id="130"/>
    <w:p w14:paraId="451B122F" w14:textId="15C62778" w:rsidR="00981015" w:rsidRPr="0068165F" w:rsidRDefault="00981015" w:rsidP="00C363C7">
      <w:pPr>
        <w:pStyle w:val="a5"/>
        <w:ind w:left="0"/>
        <w:jc w:val="both"/>
        <w:rPr>
          <w:rFonts w:ascii="Times New Roman" w:eastAsia="ＭＳ 明朝" w:hAnsi="Times New Roman"/>
          <w:color w:val="4BACC6" w:themeColor="accent5"/>
          <w:sz w:val="22"/>
          <w:szCs w:val="22"/>
          <w:lang w:eastAsia="ja-JP"/>
        </w:rPr>
      </w:pPr>
    </w:p>
    <w:p w14:paraId="1C2A31BA" w14:textId="10E60B86" w:rsidR="00CF7BFA" w:rsidRPr="0068165F" w:rsidRDefault="00CF7BFA" w:rsidP="00CF7BFA">
      <w:pPr>
        <w:pStyle w:val="a5"/>
        <w:ind w:left="0"/>
        <w:rPr>
          <w:rFonts w:ascii="Times New Roman" w:eastAsia="ＭＳ 明朝" w:hAnsi="Times New Roman"/>
          <w:color w:val="FF0000"/>
          <w:sz w:val="22"/>
          <w:szCs w:val="22"/>
          <w:lang w:eastAsia="ja-JP"/>
        </w:rPr>
      </w:pPr>
      <w:r>
        <w:rPr>
          <w:rFonts w:ascii="Times New Roman" w:eastAsia="ＭＳ 明朝" w:hAnsi="Times New Roman" w:hint="eastAsia"/>
          <w:color w:val="FF0000"/>
          <w:sz w:val="22"/>
          <w:szCs w:val="22"/>
          <w:lang w:eastAsia="ja-JP"/>
        </w:rPr>
        <w:t>利益相反があ</w:t>
      </w:r>
      <w:r w:rsidRPr="0068165F">
        <w:rPr>
          <w:rFonts w:ascii="Times New Roman" w:eastAsia="ＭＳ 明朝" w:hAnsi="Times New Roman" w:hint="eastAsia"/>
          <w:color w:val="FF0000"/>
          <w:sz w:val="22"/>
          <w:szCs w:val="22"/>
          <w:lang w:eastAsia="ja-JP"/>
        </w:rPr>
        <w:t>る</w:t>
      </w:r>
      <w:r w:rsidRPr="00CF7BFA">
        <w:rPr>
          <w:rFonts w:ascii="Times New Roman" w:eastAsia="ＭＳ 明朝" w:hAnsi="Times New Roman" w:hint="eastAsia"/>
          <w:color w:val="FF0000"/>
          <w:sz w:val="22"/>
          <w:szCs w:val="22"/>
          <w:lang w:eastAsia="ja-JP"/>
        </w:rPr>
        <w:t>研究者が参加する</w:t>
      </w:r>
      <w:r w:rsidRPr="0068165F">
        <w:rPr>
          <w:rFonts w:ascii="Times New Roman" w:eastAsia="ＭＳ 明朝" w:hAnsi="Times New Roman" w:hint="eastAsia"/>
          <w:color w:val="FF0000"/>
          <w:sz w:val="22"/>
          <w:szCs w:val="22"/>
          <w:lang w:eastAsia="ja-JP"/>
        </w:rPr>
        <w:t>場合）</w:t>
      </w:r>
    </w:p>
    <w:p w14:paraId="19C26C69" w14:textId="1652A94C" w:rsidR="00CF7BFA" w:rsidRPr="0068165F" w:rsidRDefault="00CF7BFA" w:rsidP="00CF7BFA">
      <w:pPr>
        <w:pStyle w:val="a5"/>
        <w:ind w:left="0" w:firstLineChars="100" w:firstLine="220"/>
        <w:jc w:val="both"/>
        <w:rPr>
          <w:rFonts w:ascii="Times New Roman" w:eastAsia="ＭＳ 明朝" w:hAnsi="Times New Roman"/>
          <w:color w:val="0070C0"/>
          <w:sz w:val="22"/>
          <w:szCs w:val="22"/>
          <w:lang w:eastAsia="ja-JP"/>
        </w:rPr>
      </w:pPr>
      <w:r w:rsidRPr="00CF7BFA">
        <w:rPr>
          <w:rFonts w:ascii="Times New Roman" w:eastAsia="ＭＳ 明朝" w:hAnsi="Times New Roman" w:hint="eastAsia"/>
          <w:color w:val="0070C0"/>
          <w:sz w:val="22"/>
          <w:szCs w:val="22"/>
          <w:lang w:eastAsia="ja-JP"/>
        </w:rPr>
        <w:t>この研究には、利益相反のある研究者が参加していますが、</w:t>
      </w:r>
      <w:r w:rsidRPr="0068165F">
        <w:rPr>
          <w:rFonts w:ascii="Times New Roman" w:eastAsia="ＭＳ 明朝" w:hAnsi="Times New Roman" w:hint="eastAsia"/>
          <w:color w:val="0070C0"/>
          <w:sz w:val="22"/>
          <w:szCs w:val="22"/>
          <w:lang w:eastAsia="ja-JP"/>
        </w:rPr>
        <w:t>この研究の結果に影響を及ぼすことがないように、研究の透明性、公正性および信頼性を確保し研究を実施します。</w:t>
      </w:r>
    </w:p>
    <w:p w14:paraId="08B11242" w14:textId="404BA064" w:rsidR="00CF7BFA" w:rsidRDefault="00CF7BFA" w:rsidP="00C363C7">
      <w:pPr>
        <w:pStyle w:val="a5"/>
        <w:ind w:left="0"/>
        <w:jc w:val="both"/>
        <w:rPr>
          <w:rFonts w:ascii="Times New Roman" w:eastAsia="ＭＳ 明朝" w:hAnsi="Times New Roman"/>
          <w:color w:val="4BACC6" w:themeColor="accent5"/>
          <w:sz w:val="22"/>
          <w:szCs w:val="22"/>
          <w:lang w:eastAsia="ja-JP"/>
        </w:rPr>
      </w:pPr>
    </w:p>
    <w:p w14:paraId="3054E1A3" w14:textId="77777777" w:rsidR="00CF7BFA" w:rsidRPr="00CF7BFA" w:rsidRDefault="00CF7BFA" w:rsidP="00C363C7">
      <w:pPr>
        <w:pStyle w:val="a5"/>
        <w:ind w:left="0"/>
        <w:jc w:val="both"/>
        <w:rPr>
          <w:rFonts w:ascii="Times New Roman" w:eastAsia="ＭＳ 明朝" w:hAnsi="Times New Roman"/>
          <w:color w:val="4BACC6" w:themeColor="accent5"/>
          <w:sz w:val="22"/>
          <w:szCs w:val="22"/>
          <w:lang w:eastAsia="ja-JP"/>
        </w:rPr>
      </w:pPr>
    </w:p>
    <w:p w14:paraId="68ECC875" w14:textId="550A12A4" w:rsidR="00653CF6"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lang w:eastAsia="ja-JP"/>
        </w:rPr>
        <w:t>17.</w:t>
      </w:r>
      <w:r w:rsidR="00633A07" w:rsidRPr="0068165F">
        <w:rPr>
          <w:rFonts w:ascii="Times New Roman" w:eastAsia="ＭＳ 明朝" w:hAnsi="Times New Roman"/>
          <w:lang w:eastAsia="ja-JP"/>
        </w:rPr>
        <w:t xml:space="preserve"> </w:t>
      </w:r>
      <w:r w:rsidRPr="0068165F">
        <w:rPr>
          <w:rFonts w:ascii="Times New Roman" w:eastAsia="ＭＳ 明朝" w:hAnsi="Times New Roman" w:hint="eastAsia"/>
          <w:lang w:eastAsia="ja-JP"/>
        </w:rPr>
        <w:t>研究に関する情報の公開</w:t>
      </w:r>
    </w:p>
    <w:tbl>
      <w:tblPr>
        <w:tblStyle w:val="af1"/>
        <w:tblW w:w="5000" w:type="pct"/>
        <w:tblLook w:val="04A0" w:firstRow="1" w:lastRow="0" w:firstColumn="1" w:lastColumn="0" w:noHBand="0" w:noVBand="1"/>
      </w:tblPr>
      <w:tblGrid>
        <w:gridCol w:w="9736"/>
      </w:tblGrid>
      <w:tr w:rsidR="00A87564" w:rsidRPr="0068165F" w14:paraId="5D740A4F"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28515C43" w14:textId="77777777" w:rsidR="00A87564" w:rsidRPr="0068165F" w:rsidRDefault="00A87564" w:rsidP="00CA7587">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研究計画書の</w:t>
            </w:r>
            <w:r w:rsidR="005D6DAE" w:rsidRPr="0068165F">
              <w:rPr>
                <w:rFonts w:ascii="Times New Roman" w:eastAsia="ＭＳ 明朝" w:hAnsi="Times New Roman" w:hint="eastAsia"/>
                <w:color w:val="FF0000"/>
                <w:sz w:val="22"/>
                <w:szCs w:val="22"/>
                <w:lang w:eastAsia="ja-JP"/>
              </w:rPr>
              <w:t>「インフォームド・コンセントを受ける手続」及び</w:t>
            </w:r>
            <w:r w:rsidRPr="0068165F">
              <w:rPr>
                <w:rFonts w:ascii="Times New Roman" w:eastAsia="ＭＳ 明朝" w:hAnsi="Times New Roman" w:hint="eastAsia"/>
                <w:color w:val="FF0000"/>
                <w:sz w:val="22"/>
                <w:szCs w:val="22"/>
                <w:lang w:eastAsia="ja-JP"/>
              </w:rPr>
              <w:t>「研究に関する情報公開の方法」に記載した内容に基づいて説明すること。</w:t>
            </w:r>
          </w:p>
          <w:p w14:paraId="544D3474" w14:textId="77777777" w:rsidR="00050D12" w:rsidRPr="0068165F" w:rsidDel="00B45142" w:rsidRDefault="00050D12" w:rsidP="004A6FD9">
            <w:pPr>
              <w:pStyle w:val="a5"/>
              <w:numPr>
                <w:ilvl w:val="0"/>
                <w:numId w:val="38"/>
              </w:numPr>
              <w:jc w:val="both"/>
              <w:rPr>
                <w:del w:id="131" w:author="巌 杉谷" w:date="2025-11-19T15:29:00Z" w16du:dateUtc="2025-11-19T06:29:00Z"/>
                <w:rFonts w:ascii="Times New Roman" w:eastAsia="ＭＳ 明朝" w:hAnsi="Times New Roman"/>
                <w:color w:val="4F81BD" w:themeColor="accent1"/>
                <w:sz w:val="22"/>
                <w:szCs w:val="22"/>
                <w:lang w:eastAsia="ja-JP"/>
              </w:rPr>
            </w:pPr>
            <w:r w:rsidRPr="0068165F">
              <w:rPr>
                <w:rFonts w:ascii="Times New Roman" w:eastAsia="ＭＳ 明朝" w:hAnsi="Times New Roman" w:hint="eastAsia"/>
                <w:color w:val="FF0000"/>
                <w:sz w:val="22"/>
                <w:szCs w:val="22"/>
                <w:lang w:eastAsia="ja-JP"/>
              </w:rPr>
              <w:t>ヒトゲノム・遺伝子解析研究を含む研究の場合は、遺伝カウンセリングについて</w:t>
            </w:r>
            <w:r w:rsidRPr="0068165F">
              <w:rPr>
                <w:rFonts w:ascii="Times New Roman" w:eastAsia="ＭＳ 明朝" w:hAnsi="Times New Roman" w:hint="eastAsia"/>
                <w:b/>
                <w:color w:val="FF0000"/>
                <w:sz w:val="22"/>
                <w:szCs w:val="22"/>
                <w:u w:val="single"/>
                <w:lang w:eastAsia="ja-JP"/>
              </w:rPr>
              <w:t>必ず</w:t>
            </w:r>
            <w:r w:rsidRPr="0068165F">
              <w:rPr>
                <w:rFonts w:ascii="Times New Roman" w:eastAsia="ＭＳ 明朝" w:hAnsi="Times New Roman" w:hint="eastAsia"/>
                <w:color w:val="FF0000"/>
                <w:sz w:val="22"/>
                <w:szCs w:val="22"/>
                <w:lang w:eastAsia="ja-JP"/>
              </w:rPr>
              <w:t>記載すること。</w:t>
            </w:r>
          </w:p>
          <w:p w14:paraId="397BCCFE" w14:textId="05E798C8" w:rsidR="00050D12" w:rsidRPr="00B45142" w:rsidRDefault="00050D12" w:rsidP="00B45142">
            <w:pPr>
              <w:pStyle w:val="a5"/>
              <w:numPr>
                <w:ilvl w:val="0"/>
                <w:numId w:val="38"/>
              </w:numPr>
              <w:jc w:val="both"/>
              <w:rPr>
                <w:rFonts w:ascii="Times New Roman" w:eastAsia="ＭＳ 明朝" w:hAnsi="Times New Roman" w:cs="ＭＳ 明朝"/>
                <w:color w:val="FF0000"/>
                <w:sz w:val="22"/>
                <w:szCs w:val="22"/>
                <w:lang w:eastAsia="ja-JP"/>
              </w:rPr>
            </w:pPr>
            <w:del w:id="132" w:author="巌 杉谷" w:date="2025-11-19T15:29:00Z" w16du:dateUtc="2025-11-19T06:29:00Z">
              <w:r w:rsidRPr="00B45142" w:rsidDel="00B45142">
                <w:rPr>
                  <w:rFonts w:ascii="Times New Roman" w:eastAsia="ＭＳ 明朝" w:hAnsi="Times New Roman" w:hint="eastAsia"/>
                  <w:color w:val="FF0000"/>
                  <w:sz w:val="22"/>
                  <w:szCs w:val="22"/>
                  <w:lang w:eastAsia="ja-JP"/>
                </w:rPr>
                <w:delText>日本医科大学で遺伝カウンセリングを行う場合は、日本医科大学付属病院遺伝診療科と事前に連絡を取り、具体的な手順について記載すること。</w:delText>
              </w:r>
            </w:del>
          </w:p>
        </w:tc>
      </w:tr>
    </w:tbl>
    <w:p w14:paraId="347EC136" w14:textId="219084A6" w:rsidR="005D6DAE" w:rsidRPr="0068165F" w:rsidRDefault="005D6DAE" w:rsidP="009A7AC2">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lastRenderedPageBreak/>
        <w:t>公開データベースに登録する場合）</w:t>
      </w:r>
    </w:p>
    <w:p w14:paraId="6F3D5B86" w14:textId="49620471" w:rsidR="00A87564" w:rsidRPr="0068165F" w:rsidRDefault="00EB5AF3" w:rsidP="009A7AC2">
      <w:pPr>
        <w:pStyle w:val="a5"/>
        <w:ind w:left="0" w:firstLineChars="100" w:firstLine="220"/>
        <w:jc w:val="both"/>
        <w:rPr>
          <w:rFonts w:ascii="Times New Roman" w:eastAsia="ＭＳ 明朝" w:hAnsi="Times New Roman"/>
          <w:color w:val="0070C0"/>
          <w:sz w:val="22"/>
          <w:szCs w:val="22"/>
          <w:lang w:eastAsia="ja-JP"/>
        </w:rPr>
      </w:pPr>
      <w:bookmarkStart w:id="133" w:name="_Hlk191548606"/>
      <w:r w:rsidRPr="0068165F">
        <w:rPr>
          <w:rFonts w:ascii="Times New Roman" w:eastAsia="ＭＳ 明朝" w:hAnsi="Times New Roman" w:hint="eastAsia"/>
          <w:color w:val="0070C0"/>
          <w:sz w:val="22"/>
          <w:szCs w:val="22"/>
          <w:lang w:eastAsia="ja-JP"/>
        </w:rPr>
        <w:t>この研究</w:t>
      </w:r>
      <w:r w:rsidR="00A87564" w:rsidRPr="0068165F">
        <w:rPr>
          <w:rFonts w:ascii="Times New Roman" w:eastAsia="ＭＳ 明朝" w:hAnsi="Times New Roman" w:hint="eastAsia"/>
          <w:color w:val="0070C0"/>
          <w:sz w:val="22"/>
          <w:szCs w:val="22"/>
          <w:lang w:eastAsia="ja-JP"/>
        </w:rPr>
        <w:t>を実施するに当たり、厚生労働省の</w:t>
      </w:r>
      <w:proofErr w:type="spellStart"/>
      <w:r w:rsidR="00A87564" w:rsidRPr="0068165F">
        <w:rPr>
          <w:rFonts w:ascii="Times New Roman" w:eastAsia="ＭＳ 明朝" w:hAnsi="Times New Roman"/>
          <w:color w:val="0070C0"/>
          <w:sz w:val="22"/>
          <w:szCs w:val="22"/>
          <w:lang w:eastAsia="ja-JP"/>
        </w:rPr>
        <w:t>jRCT</w:t>
      </w:r>
      <w:proofErr w:type="spellEnd"/>
      <w:r w:rsidR="005D6DAE" w:rsidRPr="0068165F">
        <w:rPr>
          <w:rFonts w:ascii="Times New Roman" w:eastAsia="ＭＳ 明朝" w:hAnsi="Times New Roman" w:hint="eastAsia"/>
          <w:color w:val="0070C0"/>
          <w:sz w:val="22"/>
          <w:szCs w:val="22"/>
          <w:lang w:eastAsia="ja-JP"/>
        </w:rPr>
        <w:t>（</w:t>
      </w:r>
      <w:r w:rsidR="005D6DAE" w:rsidRPr="0068165F">
        <w:rPr>
          <w:rFonts w:ascii="Times New Roman" w:eastAsia="ＭＳ 明朝" w:hAnsi="Times New Roman"/>
          <w:color w:val="0070C0"/>
          <w:sz w:val="22"/>
          <w:szCs w:val="22"/>
          <w:lang w:eastAsia="ja-JP"/>
        </w:rPr>
        <w:t>https://jrct.niph.go.jp/</w:t>
      </w:r>
      <w:r w:rsidR="005D6DAE" w:rsidRPr="0068165F">
        <w:rPr>
          <w:rFonts w:ascii="Times New Roman" w:eastAsia="ＭＳ 明朝" w:hAnsi="Times New Roman" w:hint="eastAsia"/>
          <w:color w:val="0070C0"/>
          <w:sz w:val="22"/>
          <w:szCs w:val="22"/>
          <w:lang w:eastAsia="ja-JP"/>
        </w:rPr>
        <w:t>）</w:t>
      </w:r>
      <w:r w:rsidR="00A87564" w:rsidRPr="0068165F">
        <w:rPr>
          <w:rFonts w:ascii="Times New Roman" w:eastAsia="ＭＳ 明朝" w:hAnsi="Times New Roman" w:hint="eastAsia"/>
          <w:color w:val="0070C0"/>
          <w:sz w:val="22"/>
          <w:szCs w:val="22"/>
          <w:lang w:eastAsia="ja-JP"/>
        </w:rPr>
        <w:t>というデータベースに登録し、公表します。研究の結果も</w:t>
      </w:r>
      <w:proofErr w:type="spellStart"/>
      <w:r w:rsidR="00A87564" w:rsidRPr="0068165F">
        <w:rPr>
          <w:rFonts w:ascii="Times New Roman" w:eastAsia="ＭＳ 明朝" w:hAnsi="Times New Roman"/>
          <w:color w:val="0070C0"/>
          <w:sz w:val="22"/>
          <w:szCs w:val="22"/>
          <w:lang w:eastAsia="ja-JP"/>
        </w:rPr>
        <w:t>jRCT</w:t>
      </w:r>
      <w:proofErr w:type="spellEnd"/>
      <w:r w:rsidR="00A87564" w:rsidRPr="0068165F">
        <w:rPr>
          <w:rFonts w:ascii="Times New Roman" w:eastAsia="ＭＳ 明朝" w:hAnsi="Times New Roman" w:hint="eastAsia"/>
          <w:color w:val="0070C0"/>
          <w:sz w:val="22"/>
          <w:szCs w:val="22"/>
          <w:lang w:eastAsia="ja-JP"/>
        </w:rPr>
        <w:t>に公表しますが、その際、研究に参加された方の個人を特定する情報は分からないようにします。</w:t>
      </w:r>
    </w:p>
    <w:p w14:paraId="738E934F" w14:textId="72C8CCC9" w:rsidR="005D6DAE" w:rsidRPr="0068165F" w:rsidRDefault="005D6DAE" w:rsidP="005D6DAE">
      <w:pPr>
        <w:pStyle w:val="a5"/>
        <w:ind w:left="0" w:firstLineChars="100" w:firstLine="220"/>
        <w:jc w:val="both"/>
        <w:rPr>
          <w:rFonts w:ascii="Times New Roman" w:eastAsia="ＭＳ 明朝" w:hAnsi="Times New Roman"/>
          <w:color w:val="0070C0"/>
          <w:sz w:val="22"/>
          <w:szCs w:val="22"/>
          <w:lang w:eastAsia="ja-JP"/>
        </w:rPr>
      </w:pPr>
      <w:r w:rsidRPr="0068165F">
        <w:rPr>
          <w:rFonts w:ascii="Times New Roman" w:eastAsia="ＭＳ 明朝" w:hAnsi="Times New Roman" w:cs="メイリオ" w:hint="eastAsia"/>
          <w:color w:val="0070C0"/>
          <w:sz w:val="22"/>
          <w:szCs w:val="22"/>
          <w:lang w:eastAsia="ja-JP"/>
        </w:rPr>
        <w:t>また、研究の結果は、学会で発表し、学術論文として公表</w:t>
      </w:r>
      <w:r w:rsidRPr="0068165F">
        <w:rPr>
          <w:rFonts w:ascii="Times New Roman" w:eastAsia="ＭＳ 明朝" w:hAnsi="Times New Roman" w:hint="eastAsia"/>
          <w:color w:val="0070C0"/>
          <w:sz w:val="22"/>
          <w:szCs w:val="22"/>
          <w:lang w:eastAsia="ja-JP"/>
        </w:rPr>
        <w:t>しますが、その際にも、研究に参加された方の個人を特定する情報は分からないようにします。</w:t>
      </w:r>
    </w:p>
    <w:bookmarkEnd w:id="133"/>
    <w:p w14:paraId="601DD98B" w14:textId="26AA6FC5" w:rsidR="00FD20A6" w:rsidRPr="0068165F" w:rsidRDefault="00FD20A6">
      <w:pPr>
        <w:pStyle w:val="a5"/>
        <w:ind w:left="0"/>
        <w:jc w:val="both"/>
        <w:rPr>
          <w:rFonts w:ascii="Times New Roman" w:eastAsia="ＭＳ 明朝" w:hAnsi="Times New Roman"/>
          <w:color w:val="0070C0"/>
          <w:sz w:val="22"/>
          <w:szCs w:val="22"/>
          <w:lang w:eastAsia="ja-JP"/>
        </w:rPr>
      </w:pPr>
    </w:p>
    <w:p w14:paraId="633D428E" w14:textId="767AB2A3" w:rsidR="005D6DAE" w:rsidRPr="0068165F" w:rsidRDefault="005D6DAE" w:rsidP="005D6DAE">
      <w:pPr>
        <w:pStyle w:val="a5"/>
        <w:ind w:left="0"/>
        <w:jc w:val="both"/>
        <w:rPr>
          <w:rFonts w:ascii="Times New Roman" w:eastAsia="ＭＳ 明朝" w:hAnsi="Times New Roman"/>
          <w:color w:val="FF0000"/>
          <w:sz w:val="22"/>
          <w:szCs w:val="22"/>
          <w:lang w:eastAsia="ja-JP"/>
        </w:rPr>
      </w:pPr>
      <w:r w:rsidRPr="0068165F">
        <w:rPr>
          <w:rFonts w:ascii="Times New Roman" w:eastAsia="ＭＳ 明朝" w:hAnsi="Times New Roman" w:hint="eastAsia"/>
          <w:color w:val="FF0000"/>
          <w:sz w:val="22"/>
          <w:szCs w:val="22"/>
          <w:lang w:eastAsia="ja-JP"/>
        </w:rPr>
        <w:t>公開データベースに登録しない場合）</w:t>
      </w:r>
    </w:p>
    <w:p w14:paraId="6A0B1877" w14:textId="75541BCF" w:rsidR="005D6DAE" w:rsidRPr="0068165F" w:rsidRDefault="005D6DAE" w:rsidP="005D6DAE">
      <w:pPr>
        <w:pStyle w:val="a5"/>
        <w:ind w:left="0" w:firstLineChars="100" w:firstLine="220"/>
        <w:jc w:val="both"/>
        <w:rPr>
          <w:rFonts w:ascii="Times New Roman" w:eastAsia="ＭＳ 明朝" w:hAnsi="Times New Roman"/>
          <w:color w:val="0070C0"/>
          <w:sz w:val="22"/>
          <w:szCs w:val="22"/>
          <w:lang w:eastAsia="ja-JP"/>
        </w:rPr>
      </w:pPr>
      <w:bookmarkStart w:id="134" w:name="_Hlk183185157"/>
      <w:r w:rsidRPr="0068165F">
        <w:rPr>
          <w:rFonts w:ascii="Times New Roman" w:eastAsia="ＭＳ 明朝" w:hAnsi="Times New Roman" w:cs="メイリオ" w:hint="eastAsia"/>
          <w:color w:val="0070C0"/>
          <w:sz w:val="22"/>
          <w:szCs w:val="22"/>
          <w:lang w:eastAsia="ja-JP"/>
        </w:rPr>
        <w:t>研究の結果は、学会で発表し、学術論文として公表</w:t>
      </w:r>
      <w:r w:rsidRPr="0068165F">
        <w:rPr>
          <w:rFonts w:ascii="Times New Roman" w:eastAsia="ＭＳ 明朝" w:hAnsi="Times New Roman" w:hint="eastAsia"/>
          <w:color w:val="0070C0"/>
          <w:sz w:val="22"/>
          <w:szCs w:val="22"/>
          <w:lang w:eastAsia="ja-JP"/>
        </w:rPr>
        <w:t>しますが、その際にも、研究に参加された方の個人を特定する情報は分からないようにします。</w:t>
      </w:r>
      <w:bookmarkEnd w:id="134"/>
    </w:p>
    <w:p w14:paraId="355F6401" w14:textId="278C5913" w:rsidR="005D6DAE" w:rsidRPr="0068165F" w:rsidRDefault="005D6DAE" w:rsidP="00C363C7">
      <w:pPr>
        <w:pStyle w:val="a5"/>
        <w:ind w:left="0"/>
        <w:jc w:val="both"/>
        <w:rPr>
          <w:rFonts w:ascii="Times New Roman" w:eastAsia="ＭＳ 明朝" w:hAnsi="Times New Roman"/>
          <w:color w:val="4BACC6" w:themeColor="accent5"/>
          <w:sz w:val="22"/>
          <w:szCs w:val="22"/>
          <w:lang w:eastAsia="ja-JP"/>
        </w:rPr>
      </w:pPr>
    </w:p>
    <w:p w14:paraId="53D9F098" w14:textId="0C58883A" w:rsidR="005D6DAE" w:rsidRPr="0068165F" w:rsidRDefault="005D6DAE" w:rsidP="005D6DAE">
      <w:pPr>
        <w:rPr>
          <w:rFonts w:ascii="Times New Roman" w:eastAsia="ＭＳ 明朝" w:hAnsi="Times New Roman"/>
          <w:color w:val="FF0000"/>
          <w:sz w:val="22"/>
        </w:rPr>
      </w:pPr>
      <w:r w:rsidRPr="0068165F">
        <w:rPr>
          <w:rFonts w:ascii="Times New Roman" w:eastAsia="ＭＳ 明朝" w:hAnsi="Times New Roman" w:hint="eastAsia"/>
          <w:color w:val="FF0000"/>
          <w:sz w:val="22"/>
        </w:rPr>
        <w:t>遺伝子解析結果の開示を行わない場合）</w:t>
      </w:r>
    </w:p>
    <w:p w14:paraId="4E41F828" w14:textId="5AA7A552" w:rsidR="005D6DAE" w:rsidRPr="0068165F" w:rsidRDefault="00EB5AF3" w:rsidP="009A7AC2">
      <w:pPr>
        <w:ind w:firstLineChars="100" w:firstLine="220"/>
        <w:rPr>
          <w:rFonts w:ascii="Times New Roman" w:eastAsia="ＭＳ 明朝" w:hAnsi="Times New Roman"/>
          <w:color w:val="0070C0"/>
          <w:sz w:val="22"/>
        </w:rPr>
      </w:pPr>
      <w:r w:rsidRPr="0068165F">
        <w:rPr>
          <w:rFonts w:ascii="Times New Roman" w:eastAsia="ＭＳ 明朝" w:hAnsi="Times New Roman" w:hint="eastAsia"/>
          <w:color w:val="0070C0"/>
          <w:sz w:val="22"/>
        </w:rPr>
        <w:t>この研究</w:t>
      </w:r>
      <w:r w:rsidR="005D6DAE" w:rsidRPr="0068165F">
        <w:rPr>
          <w:rFonts w:ascii="Times New Roman" w:eastAsia="ＭＳ 明朝" w:hAnsi="Times New Roman" w:hint="eastAsia"/>
          <w:color w:val="0070C0"/>
          <w:sz w:val="22"/>
        </w:rPr>
        <w:t>で実施する○遺伝子の解析結果は、</w:t>
      </w:r>
      <w:r w:rsidR="005D6DAE" w:rsidRPr="0068165F">
        <w:rPr>
          <w:rFonts w:ascii="Times New Roman" w:eastAsia="ＭＳ 明朝" w:hAnsi="Times New Roman" w:hint="eastAsia"/>
          <w:color w:val="0070C0"/>
          <w:kern w:val="0"/>
          <w:sz w:val="22"/>
        </w:rPr>
        <w:t>研究段階のものであり、不正確なデータが多数混ざっているため、原則としてあなたにお伝えすることはありません。ただし、もしもそれらの情報があなたの健康状態にとって有用である可能性が高まった場合には、専門家や</w:t>
      </w:r>
      <w:r w:rsidR="00872BD2" w:rsidRPr="0068165F">
        <w:rPr>
          <w:rFonts w:ascii="Times New Roman" w:eastAsia="ＭＳ 明朝" w:hAnsi="Times New Roman" w:hint="eastAsia"/>
          <w:color w:val="0070C0"/>
          <w:kern w:val="0"/>
          <w:sz w:val="22"/>
        </w:rPr>
        <w:t>研究</w:t>
      </w:r>
      <w:r w:rsidR="005D6DAE" w:rsidRPr="0068165F">
        <w:rPr>
          <w:rFonts w:ascii="Times New Roman" w:eastAsia="ＭＳ 明朝" w:hAnsi="Times New Roman" w:hint="eastAsia"/>
          <w:color w:val="0070C0"/>
          <w:kern w:val="0"/>
          <w:sz w:val="22"/>
        </w:rPr>
        <w:t>担当医</w:t>
      </w:r>
      <w:r w:rsidR="00872BD2" w:rsidRPr="0068165F">
        <w:rPr>
          <w:rFonts w:ascii="Times New Roman" w:eastAsia="ＭＳ 明朝" w:hAnsi="Times New Roman" w:hint="eastAsia"/>
          <w:color w:val="0070C0"/>
          <w:kern w:val="0"/>
          <w:sz w:val="22"/>
        </w:rPr>
        <w:t>師</w:t>
      </w:r>
      <w:r w:rsidR="005D6DAE" w:rsidRPr="0068165F">
        <w:rPr>
          <w:rFonts w:ascii="Times New Roman" w:eastAsia="ＭＳ 明朝" w:hAnsi="Times New Roman" w:hint="eastAsia"/>
          <w:color w:val="0070C0"/>
          <w:kern w:val="0"/>
          <w:sz w:val="22"/>
        </w:rPr>
        <w:t>と慎重に協議した上で、あらためて</w:t>
      </w:r>
      <w:r w:rsidR="00872BD2" w:rsidRPr="0068165F">
        <w:rPr>
          <w:rFonts w:ascii="Times New Roman" w:eastAsia="ＭＳ 明朝" w:hAnsi="Times New Roman" w:hint="eastAsia"/>
          <w:color w:val="0070C0"/>
          <w:kern w:val="0"/>
          <w:sz w:val="22"/>
        </w:rPr>
        <w:t>研究</w:t>
      </w:r>
      <w:r w:rsidR="005D6DAE" w:rsidRPr="0068165F">
        <w:rPr>
          <w:rFonts w:ascii="Times New Roman" w:eastAsia="ＭＳ 明朝" w:hAnsi="Times New Roman" w:hint="eastAsia"/>
          <w:color w:val="0070C0"/>
          <w:kern w:val="0"/>
          <w:sz w:val="22"/>
        </w:rPr>
        <w:t>担当医</w:t>
      </w:r>
      <w:r w:rsidR="00872BD2" w:rsidRPr="0068165F">
        <w:rPr>
          <w:rFonts w:ascii="Times New Roman" w:eastAsia="ＭＳ 明朝" w:hAnsi="Times New Roman" w:hint="eastAsia"/>
          <w:color w:val="0070C0"/>
          <w:kern w:val="0"/>
          <w:sz w:val="22"/>
        </w:rPr>
        <w:t>師</w:t>
      </w:r>
      <w:r w:rsidR="005D6DAE" w:rsidRPr="0068165F">
        <w:rPr>
          <w:rFonts w:ascii="Times New Roman" w:eastAsia="ＭＳ 明朝" w:hAnsi="Times New Roman" w:hint="eastAsia"/>
          <w:color w:val="0070C0"/>
          <w:kern w:val="0"/>
          <w:sz w:val="22"/>
        </w:rPr>
        <w:t>からご連絡を差し上げることがあります。</w:t>
      </w:r>
      <w:r w:rsidR="00050D12" w:rsidRPr="0068165F">
        <w:rPr>
          <w:rFonts w:ascii="Times New Roman" w:eastAsia="ＭＳ 明朝" w:hAnsi="Times New Roman" w:hint="eastAsia"/>
          <w:color w:val="0070C0"/>
          <w:kern w:val="0"/>
          <w:sz w:val="22"/>
        </w:rPr>
        <w:t>もし遺伝情報の解析や遺伝に関する心配についてご相談されたい場合は、カウンセリングを担当する専門のスタッフをご紹介しますので、</w:t>
      </w:r>
      <w:r w:rsidR="00872BD2" w:rsidRPr="0068165F">
        <w:rPr>
          <w:rFonts w:ascii="Times New Roman" w:eastAsia="ＭＳ 明朝" w:hAnsi="Times New Roman" w:hint="eastAsia"/>
          <w:color w:val="0070C0"/>
          <w:kern w:val="0"/>
          <w:sz w:val="22"/>
        </w:rPr>
        <w:t>研究</w:t>
      </w:r>
      <w:r w:rsidR="00050D12" w:rsidRPr="0068165F">
        <w:rPr>
          <w:rFonts w:ascii="Times New Roman" w:eastAsia="ＭＳ 明朝" w:hAnsi="Times New Roman" w:hint="eastAsia"/>
          <w:color w:val="0070C0"/>
          <w:kern w:val="0"/>
          <w:sz w:val="22"/>
        </w:rPr>
        <w:t>担当医</w:t>
      </w:r>
      <w:r w:rsidR="00872BD2" w:rsidRPr="0068165F">
        <w:rPr>
          <w:rFonts w:ascii="Times New Roman" w:eastAsia="ＭＳ 明朝" w:hAnsi="Times New Roman" w:hint="eastAsia"/>
          <w:color w:val="0070C0"/>
          <w:kern w:val="0"/>
          <w:sz w:val="22"/>
        </w:rPr>
        <w:t>師</w:t>
      </w:r>
      <w:r w:rsidR="00050D12" w:rsidRPr="0068165F">
        <w:rPr>
          <w:rFonts w:ascii="Times New Roman" w:eastAsia="ＭＳ 明朝" w:hAnsi="Times New Roman" w:hint="eastAsia"/>
          <w:color w:val="0070C0"/>
          <w:kern w:val="0"/>
          <w:sz w:val="22"/>
        </w:rPr>
        <w:t>までお申し出ください。</w:t>
      </w:r>
    </w:p>
    <w:p w14:paraId="15AF616D" w14:textId="1C0AA122" w:rsidR="00633A07" w:rsidRPr="0068165F" w:rsidRDefault="00633A07" w:rsidP="00C363C7">
      <w:pPr>
        <w:pStyle w:val="a5"/>
        <w:ind w:left="0"/>
        <w:jc w:val="both"/>
        <w:rPr>
          <w:rFonts w:ascii="Times New Roman" w:eastAsia="ＭＳ 明朝" w:hAnsi="Times New Roman"/>
          <w:color w:val="4BACC6" w:themeColor="accent5"/>
          <w:sz w:val="22"/>
          <w:szCs w:val="22"/>
          <w:lang w:eastAsia="ja-JP"/>
        </w:rPr>
      </w:pPr>
    </w:p>
    <w:p w14:paraId="5ED468D2" w14:textId="77777777" w:rsidR="00F03633" w:rsidRPr="0068165F" w:rsidRDefault="00F03633" w:rsidP="00C363C7">
      <w:pPr>
        <w:pStyle w:val="a5"/>
        <w:ind w:left="0"/>
        <w:jc w:val="both"/>
        <w:rPr>
          <w:rFonts w:ascii="Times New Roman" w:eastAsia="ＭＳ 明朝" w:hAnsi="Times New Roman"/>
          <w:color w:val="4BACC6" w:themeColor="accent5"/>
          <w:sz w:val="22"/>
          <w:szCs w:val="22"/>
          <w:lang w:eastAsia="ja-JP"/>
        </w:rPr>
      </w:pPr>
    </w:p>
    <w:p w14:paraId="7C9935B6" w14:textId="7F69DD3C" w:rsidR="00C363C7" w:rsidRPr="0068165F" w:rsidRDefault="00FD20A6" w:rsidP="009A7AC2">
      <w:pPr>
        <w:pStyle w:val="a5"/>
        <w:ind w:left="0"/>
        <w:jc w:val="both"/>
        <w:rPr>
          <w:rFonts w:ascii="Times New Roman" w:eastAsia="ＭＳ 明朝" w:hAnsi="Times New Roman"/>
          <w:color w:val="4F81BD" w:themeColor="accent1"/>
          <w:spacing w:val="1"/>
          <w:sz w:val="20"/>
          <w:szCs w:val="20"/>
          <w:lang w:eastAsia="ja-JP"/>
        </w:rPr>
      </w:pPr>
      <w:r w:rsidRPr="0068165F">
        <w:rPr>
          <w:rFonts w:ascii="Times New Roman" w:eastAsia="ＭＳ 明朝" w:hAnsi="Times New Roman"/>
          <w:spacing w:val="2"/>
          <w:lang w:eastAsia="ja-JP"/>
        </w:rPr>
        <w:t>18.</w:t>
      </w:r>
      <w:r w:rsidR="00633A07" w:rsidRPr="0068165F">
        <w:rPr>
          <w:rFonts w:ascii="Times New Roman" w:eastAsia="ＭＳ 明朝" w:hAnsi="Times New Roman"/>
          <w:spacing w:val="2"/>
          <w:lang w:eastAsia="ja-JP"/>
        </w:rPr>
        <w:t xml:space="preserve"> </w:t>
      </w:r>
      <w:r w:rsidRPr="0068165F">
        <w:rPr>
          <w:rFonts w:ascii="Times New Roman" w:eastAsia="ＭＳ 明朝" w:hAnsi="Times New Roman" w:hint="eastAsia"/>
          <w:spacing w:val="2"/>
          <w:lang w:eastAsia="ja-JP"/>
        </w:rPr>
        <w:t>モニタリング</w:t>
      </w:r>
      <w:r w:rsidR="000427D4" w:rsidRPr="0068165F">
        <w:rPr>
          <w:rFonts w:ascii="Times New Roman" w:eastAsia="ＭＳ 明朝" w:hAnsi="Times New Roman" w:hint="eastAsia"/>
          <w:spacing w:val="2"/>
          <w:lang w:eastAsia="ja-JP"/>
        </w:rPr>
        <w:t>およ</w:t>
      </w:r>
      <w:r w:rsidRPr="0068165F">
        <w:rPr>
          <w:rFonts w:ascii="Times New Roman" w:eastAsia="ＭＳ 明朝" w:hAnsi="Times New Roman" w:hint="eastAsia"/>
          <w:spacing w:val="2"/>
          <w:lang w:eastAsia="ja-JP"/>
        </w:rPr>
        <w:t>び監査に関する情報</w:t>
      </w:r>
    </w:p>
    <w:tbl>
      <w:tblPr>
        <w:tblStyle w:val="af1"/>
        <w:tblW w:w="5000" w:type="pct"/>
        <w:tblLook w:val="04A0" w:firstRow="1" w:lastRow="0" w:firstColumn="1" w:lastColumn="0" w:noHBand="0" w:noVBand="1"/>
      </w:tblPr>
      <w:tblGrid>
        <w:gridCol w:w="9736"/>
      </w:tblGrid>
      <w:tr w:rsidR="00050D12" w:rsidRPr="0068165F" w14:paraId="49EAAB0E"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24902BBD" w14:textId="15353005" w:rsidR="00050D12" w:rsidRPr="0068165F" w:rsidRDefault="00050D12" w:rsidP="00CA7587">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研究計画書の「モニタリング及び監査」に記載した内容に基づいて説明すること。</w:t>
            </w:r>
          </w:p>
        </w:tc>
      </w:tr>
    </w:tbl>
    <w:p w14:paraId="0239D77D" w14:textId="77777777" w:rsidR="00F03633" w:rsidRPr="0068165F" w:rsidRDefault="00F03633" w:rsidP="00F03633">
      <w:pPr>
        <w:widowControl/>
        <w:rPr>
          <w:rFonts w:ascii="Times New Roman" w:eastAsia="ＭＳ 明朝" w:hAnsi="Times New Roman" w:cs="メイリオ"/>
          <w:color w:val="FF0000"/>
          <w:szCs w:val="21"/>
        </w:rPr>
      </w:pPr>
      <w:r w:rsidRPr="0068165F">
        <w:rPr>
          <w:rFonts w:ascii="Times New Roman" w:eastAsia="ＭＳ 明朝" w:hAnsi="Times New Roman" w:cs="メイリオ" w:hint="eastAsia"/>
          <w:color w:val="FF0000"/>
          <w:szCs w:val="21"/>
        </w:rPr>
        <w:t>モニタリングを行い、監査を行わない場合）</w:t>
      </w:r>
    </w:p>
    <w:p w14:paraId="13D0CC59" w14:textId="77777777" w:rsidR="00F03633" w:rsidRPr="0068165F" w:rsidRDefault="00F03633" w:rsidP="00F03633">
      <w:pPr>
        <w:ind w:firstLineChars="100" w:firstLine="224"/>
        <w:rPr>
          <w:rFonts w:ascii="Times New Roman" w:eastAsia="ＭＳ 明朝" w:hAnsi="Times New Roman"/>
          <w:color w:val="0070C0"/>
          <w:spacing w:val="2"/>
          <w:kern w:val="0"/>
          <w:sz w:val="22"/>
        </w:rPr>
      </w:pPr>
      <w:r w:rsidRPr="0068165F">
        <w:rPr>
          <w:rFonts w:ascii="Times New Roman" w:eastAsia="ＭＳ 明朝" w:hAnsi="Times New Roman" w:hint="eastAsia"/>
          <w:color w:val="0070C0"/>
          <w:spacing w:val="2"/>
          <w:kern w:val="0"/>
          <w:sz w:val="22"/>
        </w:rPr>
        <w:t>モニタリングとは研究が適切に行われていることを確認するために進捗状況や倫理指針および研究計画書の遵守状況について、研究責任者が指名する担当者に行ってもらう調査のことです。また、監査とは研究の信頼性を確認するために研究が倫理指針および研究計画書に従って行われたかどうかを研究責任者が指名する担当者に行ってもらう調査のことです。</w:t>
      </w:r>
    </w:p>
    <w:p w14:paraId="4C3C3877" w14:textId="0DE732E4" w:rsidR="00F03633" w:rsidRPr="0068165F" w:rsidRDefault="00F03633" w:rsidP="00F03633">
      <w:pPr>
        <w:ind w:firstLineChars="100" w:firstLine="224"/>
        <w:rPr>
          <w:rFonts w:ascii="Times New Roman" w:eastAsia="ＭＳ 明朝" w:hAnsi="Times New Roman"/>
          <w:color w:val="0070C0"/>
          <w:spacing w:val="2"/>
          <w:kern w:val="0"/>
          <w:sz w:val="22"/>
        </w:rPr>
      </w:pPr>
      <w:bookmarkStart w:id="135" w:name="_Hlk190932997"/>
      <w:r w:rsidRPr="0068165F">
        <w:rPr>
          <w:rFonts w:ascii="Times New Roman" w:eastAsia="ＭＳ 明朝" w:hAnsi="Times New Roman" w:hint="eastAsia"/>
          <w:color w:val="0070C0"/>
          <w:spacing w:val="2"/>
          <w:kern w:val="0"/>
          <w:sz w:val="22"/>
        </w:rPr>
        <w:t>この研究のモニタリングは</w:t>
      </w:r>
      <w:del w:id="136" w:author="巌 杉谷" w:date="2025-11-19T15:27:00Z" w16du:dateUtc="2025-11-19T06:27:00Z">
        <w:r w:rsidRPr="0068165F" w:rsidDel="00980735">
          <w:rPr>
            <w:rFonts w:ascii="Times New Roman" w:eastAsia="ＭＳ 明朝" w:hAnsi="Times New Roman" w:hint="eastAsia"/>
            <w:color w:val="0070C0"/>
            <w:spacing w:val="2"/>
            <w:kern w:val="0"/>
            <w:sz w:val="22"/>
          </w:rPr>
          <w:delText>日本医科大学</w:delText>
        </w:r>
        <w:r w:rsidRPr="0068165F" w:rsidDel="00980735">
          <w:rPr>
            <w:rFonts w:ascii="Times New Roman" w:eastAsia="ＭＳ 明朝" w:hAnsi="Times New Roman" w:hint="eastAsia"/>
            <w:color w:val="0070C0"/>
            <w:sz w:val="22"/>
          </w:rPr>
          <w:delText>付属病院　◯◯科の◯</w:delText>
        </w:r>
      </w:del>
      <w:r w:rsidRPr="0068165F">
        <w:rPr>
          <w:rFonts w:ascii="Times New Roman" w:eastAsia="ＭＳ 明朝" w:hAnsi="Times New Roman" w:hint="eastAsia"/>
          <w:color w:val="0070C0"/>
          <w:sz w:val="22"/>
        </w:rPr>
        <w:t>◯◯◯が担当し</w:t>
      </w:r>
      <w:r w:rsidRPr="0068165F">
        <w:rPr>
          <w:rFonts w:ascii="Times New Roman" w:eastAsia="ＭＳ 明朝" w:hAnsi="Times New Roman" w:hint="eastAsia"/>
          <w:color w:val="0070C0"/>
          <w:spacing w:val="2"/>
          <w:kern w:val="0"/>
          <w:sz w:val="22"/>
        </w:rPr>
        <w:t>ます。モニタリングにおいてモニタリング担当者が確認する時期および項目は下表のとおりです。なお、</w:t>
      </w:r>
      <w:bookmarkStart w:id="137" w:name="_Hlk192250826"/>
      <w:r w:rsidRPr="0068165F">
        <w:rPr>
          <w:rFonts w:ascii="Times New Roman" w:eastAsia="ＭＳ 明朝" w:hAnsi="Times New Roman" w:hint="eastAsia"/>
          <w:color w:val="0070C0"/>
          <w:spacing w:val="2"/>
          <w:kern w:val="0"/>
          <w:sz w:val="22"/>
        </w:rPr>
        <w:t>監査の予定はありません。</w:t>
      </w:r>
    </w:p>
    <w:bookmarkEnd w:id="135"/>
    <w:bookmarkEnd w:id="137"/>
    <w:p w14:paraId="3D4F07AB" w14:textId="77777777" w:rsidR="00F03633" w:rsidRPr="0068165F" w:rsidRDefault="00F03633" w:rsidP="00F03633">
      <w:pPr>
        <w:rPr>
          <w:rFonts w:ascii="Times New Roman" w:eastAsia="ＭＳ 明朝" w:hAnsi="Times New Roman"/>
          <w:color w:val="0070C0"/>
          <w:spacing w:val="2"/>
          <w:kern w:val="0"/>
          <w:sz w:val="22"/>
        </w:rPr>
      </w:pPr>
    </w:p>
    <w:tbl>
      <w:tblPr>
        <w:tblStyle w:val="1"/>
        <w:tblW w:w="5000" w:type="pct"/>
        <w:tblLook w:val="04A0" w:firstRow="1" w:lastRow="0" w:firstColumn="1" w:lastColumn="0" w:noHBand="0" w:noVBand="1"/>
      </w:tblPr>
      <w:tblGrid>
        <w:gridCol w:w="1838"/>
        <w:gridCol w:w="7898"/>
      </w:tblGrid>
      <w:tr w:rsidR="00F03633" w:rsidRPr="0068165F" w14:paraId="0C76F094" w14:textId="77777777" w:rsidTr="00881372">
        <w:tc>
          <w:tcPr>
            <w:tcW w:w="944" w:type="pct"/>
          </w:tcPr>
          <w:p w14:paraId="1BE60E2E" w14:textId="77777777" w:rsidR="00F03633" w:rsidRPr="0068165F" w:rsidRDefault="00F03633" w:rsidP="00881372">
            <w:pPr>
              <w:widowControl/>
              <w:rPr>
                <w:rFonts w:ascii="Times New Roman" w:hAnsi="Times New Roman" w:cs="メイリオ"/>
                <w:color w:val="0070C0"/>
                <w:sz w:val="22"/>
              </w:rPr>
            </w:pPr>
            <w:r w:rsidRPr="0068165F">
              <w:rPr>
                <w:rFonts w:ascii="Times New Roman" w:hAnsi="Times New Roman" w:cs="メイリオ" w:hint="eastAsia"/>
                <w:color w:val="0070C0"/>
                <w:sz w:val="22"/>
              </w:rPr>
              <w:t>実施時期</w:t>
            </w:r>
          </w:p>
        </w:tc>
        <w:tc>
          <w:tcPr>
            <w:tcW w:w="4056" w:type="pct"/>
          </w:tcPr>
          <w:p w14:paraId="63BAB321" w14:textId="77777777" w:rsidR="00F03633" w:rsidRPr="0068165F" w:rsidRDefault="00F03633" w:rsidP="00881372">
            <w:pPr>
              <w:widowControl/>
              <w:rPr>
                <w:rFonts w:ascii="Times New Roman" w:hAnsi="Times New Roman" w:cs="メイリオ"/>
                <w:color w:val="0070C0"/>
                <w:sz w:val="22"/>
                <w:szCs w:val="22"/>
              </w:rPr>
            </w:pPr>
            <w:r w:rsidRPr="0068165F">
              <w:rPr>
                <w:rFonts w:ascii="Times New Roman" w:hAnsi="Times New Roman" w:hint="eastAsia"/>
                <w:color w:val="0070C0"/>
                <w:sz w:val="22"/>
              </w:rPr>
              <w:t>①研究開始前／研究開始時、②研究実施中（重大な倫理指針や研究計画書からの逸脱、又は重篤な有害事象・不具合が認められた等、何らかのフォローアップが必要と判断された時点）、③研究終了後</w:t>
            </w:r>
          </w:p>
        </w:tc>
      </w:tr>
    </w:tbl>
    <w:p w14:paraId="49F80D58" w14:textId="77777777" w:rsidR="00F03633" w:rsidRPr="0068165F" w:rsidRDefault="00F03633" w:rsidP="00F03633">
      <w:pPr>
        <w:rPr>
          <w:rFonts w:ascii="Times New Roman" w:eastAsia="ＭＳ 明朝" w:hAnsi="Times New Roman"/>
          <w:color w:val="0070C0"/>
          <w:spacing w:val="2"/>
          <w:kern w:val="0"/>
          <w:sz w:val="22"/>
        </w:rPr>
      </w:pPr>
    </w:p>
    <w:tbl>
      <w:tblPr>
        <w:tblStyle w:val="1"/>
        <w:tblW w:w="5000" w:type="pct"/>
        <w:tblLook w:val="04A0" w:firstRow="1" w:lastRow="0" w:firstColumn="1" w:lastColumn="0" w:noHBand="0" w:noVBand="1"/>
      </w:tblPr>
      <w:tblGrid>
        <w:gridCol w:w="1838"/>
        <w:gridCol w:w="7898"/>
      </w:tblGrid>
      <w:tr w:rsidR="00F03633" w:rsidRPr="0068165F" w14:paraId="0817B745" w14:textId="77777777" w:rsidTr="00881372">
        <w:tc>
          <w:tcPr>
            <w:tcW w:w="944" w:type="pct"/>
          </w:tcPr>
          <w:p w14:paraId="4C24CFEB" w14:textId="77777777" w:rsidR="00F03633" w:rsidRPr="0068165F" w:rsidRDefault="00F03633" w:rsidP="00881372">
            <w:pPr>
              <w:widowControl/>
              <w:rPr>
                <w:rFonts w:ascii="Times New Roman" w:hAnsi="Times New Roman" w:cs="メイリオ"/>
                <w:color w:val="0070C0"/>
                <w:sz w:val="22"/>
              </w:rPr>
            </w:pPr>
            <w:r w:rsidRPr="0068165F">
              <w:rPr>
                <w:rFonts w:ascii="Times New Roman" w:hAnsi="Times New Roman" w:cs="メイリオ" w:hint="eastAsia"/>
                <w:color w:val="0070C0"/>
                <w:sz w:val="22"/>
              </w:rPr>
              <w:t>項目</w:t>
            </w:r>
          </w:p>
        </w:tc>
        <w:tc>
          <w:tcPr>
            <w:tcW w:w="4056" w:type="pct"/>
          </w:tcPr>
          <w:p w14:paraId="3B495A3D" w14:textId="77777777" w:rsidR="00F03633" w:rsidRPr="0068165F" w:rsidRDefault="00F03633" w:rsidP="00881372">
            <w:pPr>
              <w:widowControl/>
              <w:rPr>
                <w:rFonts w:ascii="Times New Roman" w:hAnsi="Times New Roman" w:cs="メイリオ"/>
                <w:color w:val="0070C0"/>
                <w:sz w:val="22"/>
              </w:rPr>
            </w:pPr>
            <w:r w:rsidRPr="0068165F">
              <w:rPr>
                <w:rFonts w:ascii="Times New Roman" w:hAnsi="Times New Roman" w:cs="メイリオ" w:hint="eastAsia"/>
                <w:color w:val="0070C0"/>
                <w:sz w:val="22"/>
              </w:rPr>
              <w:t>内容</w:t>
            </w:r>
          </w:p>
        </w:tc>
      </w:tr>
      <w:tr w:rsidR="00F03633" w:rsidRPr="0068165F" w14:paraId="500E0F45" w14:textId="77777777" w:rsidTr="00881372">
        <w:tc>
          <w:tcPr>
            <w:tcW w:w="944" w:type="pct"/>
          </w:tcPr>
          <w:p w14:paraId="10DE9521" w14:textId="77777777" w:rsidR="00F03633" w:rsidRPr="0068165F" w:rsidRDefault="00F03633" w:rsidP="00881372">
            <w:pPr>
              <w:widowControl/>
              <w:rPr>
                <w:rFonts w:ascii="Times New Roman" w:hAnsi="Times New Roman" w:cs="メイリオ"/>
                <w:color w:val="0070C0"/>
                <w:sz w:val="22"/>
              </w:rPr>
            </w:pPr>
            <w:r w:rsidRPr="0068165F">
              <w:rPr>
                <w:rFonts w:ascii="Times New Roman" w:hAnsi="Times New Roman" w:cs="メイリオ" w:hint="eastAsia"/>
                <w:color w:val="0070C0"/>
                <w:sz w:val="22"/>
              </w:rPr>
              <w:t>同意の取得</w:t>
            </w:r>
          </w:p>
        </w:tc>
        <w:tc>
          <w:tcPr>
            <w:tcW w:w="4056" w:type="pct"/>
          </w:tcPr>
          <w:p w14:paraId="460BDC45" w14:textId="77777777" w:rsidR="00F03633" w:rsidRPr="0068165F" w:rsidRDefault="00F03633" w:rsidP="00881372">
            <w:pPr>
              <w:widowControl/>
              <w:rPr>
                <w:rFonts w:ascii="Times New Roman" w:hAnsi="Times New Roman" w:cs="メイリオ"/>
                <w:color w:val="0070C0"/>
                <w:sz w:val="22"/>
                <w:szCs w:val="22"/>
              </w:rPr>
            </w:pPr>
            <w:r w:rsidRPr="0068165F">
              <w:rPr>
                <w:rFonts w:ascii="Times New Roman" w:hAnsi="Times New Roman" w:hint="eastAsia"/>
                <w:color w:val="0070C0"/>
                <w:sz w:val="22"/>
              </w:rPr>
              <w:t>同意書</w:t>
            </w:r>
          </w:p>
        </w:tc>
      </w:tr>
      <w:tr w:rsidR="00F03633" w:rsidRPr="0068165F" w14:paraId="4800073A" w14:textId="77777777" w:rsidTr="00881372">
        <w:tc>
          <w:tcPr>
            <w:tcW w:w="944" w:type="pct"/>
          </w:tcPr>
          <w:p w14:paraId="466C997E" w14:textId="77777777" w:rsidR="00F03633" w:rsidRPr="0068165F" w:rsidRDefault="00F03633" w:rsidP="00881372">
            <w:pPr>
              <w:widowControl/>
              <w:rPr>
                <w:rFonts w:ascii="Times New Roman" w:hAnsi="Times New Roman" w:cs="メイリオ"/>
                <w:color w:val="0070C0"/>
                <w:sz w:val="22"/>
              </w:rPr>
            </w:pPr>
            <w:r w:rsidRPr="0068165F">
              <w:rPr>
                <w:rFonts w:ascii="Times New Roman" w:hAnsi="Times New Roman" w:cs="メイリオ" w:hint="eastAsia"/>
                <w:color w:val="0070C0"/>
                <w:sz w:val="22"/>
              </w:rPr>
              <w:t>適格性</w:t>
            </w:r>
          </w:p>
        </w:tc>
        <w:tc>
          <w:tcPr>
            <w:tcW w:w="4056" w:type="pct"/>
          </w:tcPr>
          <w:p w14:paraId="4F493EEE" w14:textId="77777777" w:rsidR="00F03633" w:rsidRPr="0068165F" w:rsidRDefault="00F03633" w:rsidP="00881372">
            <w:pPr>
              <w:widowControl/>
              <w:rPr>
                <w:rFonts w:ascii="Times New Roman" w:hAnsi="Times New Roman" w:cs="メイリオ"/>
                <w:color w:val="0070C0"/>
                <w:sz w:val="22"/>
                <w:szCs w:val="22"/>
              </w:rPr>
            </w:pPr>
            <w:r w:rsidRPr="0068165F">
              <w:rPr>
                <w:rFonts w:ascii="Times New Roman" w:hAnsi="Times New Roman" w:hint="eastAsia"/>
                <w:color w:val="0070C0"/>
                <w:sz w:val="22"/>
              </w:rPr>
              <w:t>この研究の組み入れ基準・除外基準に適合していることの確認</w:t>
            </w:r>
          </w:p>
        </w:tc>
      </w:tr>
      <w:tr w:rsidR="00F03633" w:rsidRPr="0068165F" w14:paraId="5877BECA" w14:textId="77777777" w:rsidTr="00881372">
        <w:tc>
          <w:tcPr>
            <w:tcW w:w="944" w:type="pct"/>
          </w:tcPr>
          <w:p w14:paraId="442222F2" w14:textId="77777777" w:rsidR="00F03633" w:rsidRPr="0068165F" w:rsidRDefault="00F03633" w:rsidP="00881372">
            <w:pPr>
              <w:widowControl/>
              <w:rPr>
                <w:rFonts w:ascii="Times New Roman" w:hAnsi="Times New Roman" w:cs="メイリオ"/>
                <w:color w:val="0070C0"/>
                <w:sz w:val="22"/>
              </w:rPr>
            </w:pPr>
            <w:r w:rsidRPr="0068165F">
              <w:rPr>
                <w:rFonts w:ascii="Times New Roman" w:hAnsi="Times New Roman" w:cs="メイリオ" w:hint="eastAsia"/>
                <w:color w:val="0070C0"/>
                <w:sz w:val="22"/>
              </w:rPr>
              <w:t>安全性評価項目</w:t>
            </w:r>
          </w:p>
        </w:tc>
        <w:tc>
          <w:tcPr>
            <w:tcW w:w="4056" w:type="pct"/>
          </w:tcPr>
          <w:p w14:paraId="6CA386D0" w14:textId="77777777" w:rsidR="00F03633" w:rsidRPr="0068165F" w:rsidRDefault="00F03633" w:rsidP="00881372">
            <w:pPr>
              <w:widowControl/>
              <w:rPr>
                <w:rFonts w:ascii="Times New Roman" w:hAnsi="Times New Roman" w:cs="メイリオ"/>
                <w:color w:val="0070C0"/>
                <w:sz w:val="22"/>
                <w:szCs w:val="22"/>
              </w:rPr>
            </w:pPr>
            <w:r w:rsidRPr="0068165F">
              <w:rPr>
                <w:rFonts w:ascii="Times New Roman" w:hAnsi="Times New Roman" w:hint="eastAsia"/>
                <w:color w:val="0070C0"/>
                <w:sz w:val="22"/>
              </w:rPr>
              <w:t>重篤な有害事象の発生状況の確認</w:t>
            </w:r>
          </w:p>
        </w:tc>
      </w:tr>
      <w:tr w:rsidR="00F03633" w:rsidRPr="0068165F" w14:paraId="2A273D53" w14:textId="77777777" w:rsidTr="00881372">
        <w:tc>
          <w:tcPr>
            <w:tcW w:w="944" w:type="pct"/>
          </w:tcPr>
          <w:p w14:paraId="04DF3483" w14:textId="77777777" w:rsidR="00F03633" w:rsidRPr="0068165F" w:rsidRDefault="00F03633" w:rsidP="00881372">
            <w:pPr>
              <w:widowControl/>
              <w:rPr>
                <w:rFonts w:ascii="Times New Roman" w:hAnsi="Times New Roman" w:cs="メイリオ"/>
                <w:color w:val="0070C0"/>
                <w:sz w:val="22"/>
                <w:szCs w:val="22"/>
              </w:rPr>
            </w:pPr>
            <w:r w:rsidRPr="0068165F">
              <w:rPr>
                <w:rFonts w:ascii="Times New Roman" w:hAnsi="Times New Roman" w:hint="eastAsia"/>
                <w:color w:val="0070C0"/>
                <w:sz w:val="22"/>
              </w:rPr>
              <w:t>主要評価項目</w:t>
            </w:r>
          </w:p>
        </w:tc>
        <w:tc>
          <w:tcPr>
            <w:tcW w:w="4056" w:type="pct"/>
          </w:tcPr>
          <w:p w14:paraId="01EE3300" w14:textId="5A5D4B07" w:rsidR="00F03633" w:rsidRPr="0068165F" w:rsidRDefault="00F03633" w:rsidP="00881372">
            <w:pPr>
              <w:widowControl/>
              <w:rPr>
                <w:rFonts w:ascii="Times New Roman" w:hAnsi="Times New Roman"/>
                <w:color w:val="0070C0"/>
                <w:sz w:val="22"/>
                <w:szCs w:val="22"/>
              </w:rPr>
            </w:pPr>
            <w:r w:rsidRPr="0068165F">
              <w:rPr>
                <w:rFonts w:ascii="Times New Roman" w:hAnsi="Times New Roman" w:hint="eastAsia"/>
                <w:color w:val="0070C0"/>
                <w:sz w:val="22"/>
                <w:szCs w:val="22"/>
              </w:rPr>
              <w:t>●</w:t>
            </w:r>
            <w:r w:rsidRPr="0068165F">
              <w:rPr>
                <w:rFonts w:ascii="Times New Roman" w:hAnsi="Times New Roman" w:hint="eastAsia"/>
                <w:color w:val="0070C0"/>
                <w:sz w:val="22"/>
              </w:rPr>
              <w:t>の確認</w:t>
            </w:r>
          </w:p>
        </w:tc>
      </w:tr>
    </w:tbl>
    <w:p w14:paraId="36B4B700" w14:textId="000C84C2" w:rsidR="00633A07" w:rsidRPr="0068165F" w:rsidRDefault="00633A07" w:rsidP="00C363C7">
      <w:pPr>
        <w:pStyle w:val="a5"/>
        <w:ind w:left="0"/>
        <w:jc w:val="both"/>
        <w:rPr>
          <w:rFonts w:ascii="Times New Roman" w:eastAsia="ＭＳ 明朝" w:hAnsi="Times New Roman"/>
          <w:color w:val="4BACC6" w:themeColor="accent5"/>
          <w:sz w:val="22"/>
          <w:szCs w:val="22"/>
          <w:lang w:eastAsia="ja-JP"/>
        </w:rPr>
      </w:pPr>
    </w:p>
    <w:p w14:paraId="7B4DB3FF" w14:textId="77777777" w:rsidR="00F03633" w:rsidRPr="0068165F" w:rsidRDefault="00F03633" w:rsidP="00C363C7">
      <w:pPr>
        <w:pStyle w:val="a5"/>
        <w:ind w:left="0"/>
        <w:jc w:val="both"/>
        <w:rPr>
          <w:rFonts w:ascii="Times New Roman" w:eastAsia="ＭＳ 明朝" w:hAnsi="Times New Roman"/>
          <w:color w:val="4BACC6" w:themeColor="accent5"/>
          <w:sz w:val="22"/>
          <w:szCs w:val="22"/>
          <w:lang w:eastAsia="ja-JP"/>
        </w:rPr>
      </w:pPr>
    </w:p>
    <w:p w14:paraId="598D1152" w14:textId="68B9CC51" w:rsidR="00623BF2" w:rsidRPr="0068165F" w:rsidRDefault="00FD20A6" w:rsidP="009A7AC2">
      <w:pPr>
        <w:pStyle w:val="a5"/>
        <w:ind w:left="0"/>
        <w:jc w:val="both"/>
        <w:rPr>
          <w:rFonts w:ascii="Times New Roman" w:eastAsia="ＭＳ 明朝" w:hAnsi="Times New Roman"/>
          <w:color w:val="4F81BD" w:themeColor="accent1"/>
          <w:sz w:val="20"/>
          <w:szCs w:val="20"/>
          <w:lang w:eastAsia="ja-JP"/>
        </w:rPr>
      </w:pPr>
      <w:r w:rsidRPr="0068165F">
        <w:rPr>
          <w:rFonts w:ascii="Times New Roman" w:eastAsia="ＭＳ 明朝" w:hAnsi="Times New Roman"/>
        </w:rPr>
        <w:t>19.</w:t>
      </w:r>
      <w:r w:rsidR="00633A07" w:rsidRPr="0068165F">
        <w:rPr>
          <w:rFonts w:ascii="Times New Roman" w:eastAsia="ＭＳ 明朝" w:hAnsi="Times New Roman"/>
        </w:rPr>
        <w:t xml:space="preserve"> </w:t>
      </w:r>
      <w:proofErr w:type="spellStart"/>
      <w:r w:rsidRPr="0068165F">
        <w:rPr>
          <w:rFonts w:ascii="Times New Roman" w:eastAsia="ＭＳ 明朝" w:hAnsi="Times New Roman" w:hint="eastAsia"/>
        </w:rPr>
        <w:t>問い合わせ先窓口</w:t>
      </w:r>
      <w:proofErr w:type="spellEnd"/>
    </w:p>
    <w:tbl>
      <w:tblPr>
        <w:tblStyle w:val="af1"/>
        <w:tblW w:w="5000" w:type="pct"/>
        <w:tblLook w:val="04A0" w:firstRow="1" w:lastRow="0" w:firstColumn="1" w:lastColumn="0" w:noHBand="0" w:noVBand="1"/>
      </w:tblPr>
      <w:tblGrid>
        <w:gridCol w:w="9736"/>
      </w:tblGrid>
      <w:tr w:rsidR="00050D12" w:rsidRPr="0068165F" w14:paraId="2FF2DC0B" w14:textId="77777777" w:rsidTr="00CA7587">
        <w:tc>
          <w:tcPr>
            <w:tcW w:w="5000" w:type="pct"/>
            <w:tcBorders>
              <w:top w:val="single" w:sz="4" w:space="0" w:color="FF0000"/>
              <w:left w:val="single" w:sz="4" w:space="0" w:color="FF0000"/>
              <w:bottom w:val="single" w:sz="4" w:space="0" w:color="FF0000"/>
              <w:right w:val="single" w:sz="4" w:space="0" w:color="FF0000"/>
            </w:tcBorders>
          </w:tcPr>
          <w:p w14:paraId="54ADF091" w14:textId="68FC60F4" w:rsidR="00050D12" w:rsidRPr="0068165F" w:rsidRDefault="00050D12">
            <w:pPr>
              <w:pStyle w:val="a5"/>
              <w:numPr>
                <w:ilvl w:val="0"/>
                <w:numId w:val="38"/>
              </w:numPr>
              <w:jc w:val="both"/>
              <w:rPr>
                <w:rFonts w:ascii="Times New Roman" w:eastAsia="ＭＳ 明朝" w:hAnsi="Times New Roman" w:cs="ＭＳ 明朝"/>
                <w:color w:val="FF0000"/>
                <w:sz w:val="22"/>
                <w:szCs w:val="22"/>
                <w:lang w:eastAsia="ja-JP"/>
              </w:rPr>
            </w:pPr>
            <w:r w:rsidRPr="0068165F">
              <w:rPr>
                <w:rFonts w:ascii="Times New Roman" w:eastAsia="ＭＳ 明朝" w:hAnsi="Times New Roman" w:hint="eastAsia"/>
                <w:color w:val="FF0000"/>
                <w:sz w:val="22"/>
                <w:szCs w:val="22"/>
                <w:lang w:eastAsia="ja-JP"/>
              </w:rPr>
              <w:t>研究計画書の「研究の実施体制」及び「インフォームド・コンセントを受ける手続」に記載した内容に基づいて説明すること。</w:t>
            </w:r>
          </w:p>
        </w:tc>
      </w:tr>
    </w:tbl>
    <w:p w14:paraId="2EBA1400" w14:textId="6EFF2897" w:rsidR="00633A07" w:rsidRPr="0068165F" w:rsidRDefault="00633A07" w:rsidP="00C363C7">
      <w:pPr>
        <w:pStyle w:val="a5"/>
        <w:ind w:left="0"/>
        <w:jc w:val="both"/>
        <w:rPr>
          <w:rFonts w:ascii="Times New Roman" w:eastAsia="ＭＳ 明朝" w:hAnsi="Times New Roman"/>
          <w:color w:val="4BACC6" w:themeColor="accent5"/>
          <w:sz w:val="22"/>
          <w:szCs w:val="22"/>
          <w:lang w:eastAsia="ja-JP"/>
        </w:rPr>
      </w:pPr>
    </w:p>
    <w:p w14:paraId="4DC5102E" w14:textId="77777777" w:rsidR="00F03633" w:rsidRPr="0068165F" w:rsidRDefault="00F03633" w:rsidP="00C363C7">
      <w:pPr>
        <w:pStyle w:val="a5"/>
        <w:ind w:left="0"/>
        <w:jc w:val="both"/>
        <w:rPr>
          <w:rFonts w:ascii="Times New Roman" w:eastAsia="ＭＳ 明朝" w:hAnsi="Times New Roman"/>
          <w:color w:val="4BACC6" w:themeColor="accent5"/>
          <w:sz w:val="22"/>
          <w:szCs w:val="22"/>
          <w:lang w:eastAsia="ja-JP"/>
        </w:rPr>
      </w:pPr>
    </w:p>
    <w:p w14:paraId="5E1AC81B" w14:textId="77777777" w:rsidR="00FD20A6" w:rsidRPr="0068165F" w:rsidRDefault="00FD20A6" w:rsidP="00633A07">
      <w:pPr>
        <w:pStyle w:val="a5"/>
        <w:ind w:left="0" w:firstLineChars="100" w:firstLine="240"/>
        <w:jc w:val="both"/>
        <w:rPr>
          <w:rFonts w:ascii="Times New Roman" w:eastAsia="ＭＳ 明朝" w:hAnsi="Times New Roman"/>
          <w:lang w:eastAsia="ja-JP"/>
        </w:rPr>
      </w:pPr>
      <w:r w:rsidRPr="0068165F">
        <w:rPr>
          <w:rFonts w:ascii="Times New Roman" w:eastAsia="ＭＳ 明朝" w:hAnsi="Times New Roman" w:hint="eastAsia"/>
          <w:lang w:eastAsia="ja-JP"/>
        </w:rPr>
        <w:t>この研究の内容をご理解いただき、この研究への協力</w:t>
      </w:r>
      <w:r w:rsidR="00DC01DF" w:rsidRPr="0068165F">
        <w:rPr>
          <w:rFonts w:ascii="Times New Roman" w:eastAsia="ＭＳ 明朝" w:hAnsi="Times New Roman" w:hint="eastAsia"/>
          <w:lang w:eastAsia="ja-JP"/>
        </w:rPr>
        <w:t>（参加）</w:t>
      </w:r>
      <w:r w:rsidRPr="0068165F">
        <w:rPr>
          <w:rFonts w:ascii="Times New Roman" w:eastAsia="ＭＳ 明朝" w:hAnsi="Times New Roman" w:hint="eastAsia"/>
          <w:lang w:eastAsia="ja-JP"/>
        </w:rPr>
        <w:t>に同意いただける場合は、別紙の同意書に署名（自筆）と日付の記入をお願いします。</w:t>
      </w:r>
    </w:p>
    <w:p w14:paraId="447B8CAC" w14:textId="77777777" w:rsidR="00FD20A6" w:rsidRPr="0068165F" w:rsidRDefault="00FD20A6" w:rsidP="00C363C7">
      <w:pPr>
        <w:pStyle w:val="a5"/>
        <w:ind w:left="0"/>
        <w:jc w:val="both"/>
        <w:rPr>
          <w:rFonts w:ascii="Times New Roman" w:eastAsia="ＭＳ 明朝" w:hAnsi="Times New Roman"/>
          <w:lang w:eastAsia="ja-JP"/>
        </w:rPr>
      </w:pPr>
    </w:p>
    <w:p w14:paraId="52D08CA8" w14:textId="56C7EBF0" w:rsidR="00FD20A6" w:rsidRPr="0068165F" w:rsidRDefault="00FE0A15" w:rsidP="00384815">
      <w:pPr>
        <w:pStyle w:val="a5"/>
        <w:ind w:left="0"/>
        <w:jc w:val="right"/>
        <w:rPr>
          <w:rFonts w:ascii="Times New Roman" w:eastAsia="ＭＳ 明朝" w:hAnsi="Times New Roman"/>
          <w:lang w:eastAsia="ja-JP"/>
        </w:rPr>
      </w:pPr>
      <w:r w:rsidRPr="0068165F">
        <w:rPr>
          <w:rFonts w:ascii="Times New Roman" w:eastAsia="ＭＳ 明朝" w:hAnsi="Times New Roman" w:hint="eastAsia"/>
          <w:lang w:eastAsia="ja-JP"/>
        </w:rPr>
        <w:lastRenderedPageBreak/>
        <w:t xml:space="preserve">　</w:t>
      </w:r>
      <w:r w:rsidR="003031E9" w:rsidRPr="0068165F">
        <w:rPr>
          <w:rFonts w:ascii="Times New Roman" w:eastAsia="ＭＳ 明朝" w:hAnsi="Times New Roman" w:hint="eastAsia"/>
          <w:lang w:eastAsia="ja-JP"/>
        </w:rPr>
        <w:t xml:space="preserve">　　　</w:t>
      </w:r>
      <w:r w:rsidR="00FD20A6" w:rsidRPr="0068165F">
        <w:rPr>
          <w:rFonts w:ascii="Times New Roman" w:eastAsia="ＭＳ 明朝" w:hAnsi="Times New Roman" w:hint="eastAsia"/>
          <w:lang w:eastAsia="ja-JP"/>
        </w:rPr>
        <w:t>年　　月　　日</w:t>
      </w:r>
    </w:p>
    <w:p w14:paraId="25B0F1A2" w14:textId="77777777" w:rsidR="00FD20A6" w:rsidRPr="0068165F" w:rsidRDefault="00FD20A6" w:rsidP="00C363C7">
      <w:pPr>
        <w:pStyle w:val="a5"/>
        <w:ind w:left="0"/>
        <w:jc w:val="both"/>
        <w:rPr>
          <w:rFonts w:ascii="Times New Roman" w:eastAsia="ＭＳ 明朝" w:hAnsi="Times New Roman"/>
          <w:lang w:eastAsia="ja-JP"/>
        </w:rPr>
      </w:pPr>
    </w:p>
    <w:p w14:paraId="10329D36" w14:textId="6A367A03" w:rsidR="00DB4DC8" w:rsidRPr="0068165F" w:rsidRDefault="00FD20A6" w:rsidP="00384815">
      <w:pPr>
        <w:pStyle w:val="a5"/>
        <w:wordWrap w:val="0"/>
        <w:ind w:left="0"/>
        <w:jc w:val="right"/>
        <w:rPr>
          <w:rFonts w:ascii="Times New Roman" w:eastAsia="ＭＳ 明朝" w:hAnsi="Times New Roman"/>
          <w:u w:val="single"/>
          <w:lang w:eastAsia="ja-JP"/>
        </w:rPr>
      </w:pPr>
      <w:bookmarkStart w:id="138" w:name="_Hlk73456489"/>
      <w:r w:rsidRPr="0068165F">
        <w:rPr>
          <w:rFonts w:ascii="Times New Roman" w:eastAsia="ＭＳ 明朝" w:hAnsi="Times New Roman" w:hint="eastAsia"/>
          <w:u w:val="single"/>
          <w:lang w:eastAsia="ja-JP"/>
        </w:rPr>
        <w:t>説明担当</w:t>
      </w:r>
      <w:r w:rsidR="00EE6E12" w:rsidRPr="0068165F">
        <w:rPr>
          <w:rFonts w:ascii="Times New Roman" w:eastAsia="ＭＳ 明朝" w:hAnsi="Times New Roman" w:hint="eastAsia"/>
          <w:u w:val="single"/>
          <w:lang w:eastAsia="ja-JP"/>
        </w:rPr>
        <w:t>者</w:t>
      </w:r>
      <w:r w:rsidR="00384815" w:rsidRPr="0068165F">
        <w:rPr>
          <w:rFonts w:ascii="Times New Roman" w:eastAsia="ＭＳ 明朝" w:hAnsi="Times New Roman" w:hint="eastAsia"/>
          <w:u w:val="single"/>
          <w:lang w:eastAsia="ja-JP"/>
        </w:rPr>
        <w:t xml:space="preserve">：　　　</w:t>
      </w:r>
      <w:r w:rsidR="004E260D" w:rsidRPr="0068165F">
        <w:rPr>
          <w:rFonts w:ascii="Times New Roman" w:eastAsia="ＭＳ 明朝" w:hAnsi="Times New Roman" w:hint="eastAsia"/>
          <w:u w:val="single"/>
          <w:lang w:eastAsia="ja-JP"/>
        </w:rPr>
        <w:t xml:space="preserve">　　　　　</w:t>
      </w:r>
      <w:r w:rsidR="00384815" w:rsidRPr="0068165F">
        <w:rPr>
          <w:rFonts w:ascii="Times New Roman" w:eastAsia="ＭＳ 明朝" w:hAnsi="Times New Roman" w:hint="eastAsia"/>
          <w:u w:val="single"/>
          <w:lang w:eastAsia="ja-JP"/>
        </w:rPr>
        <w:t xml:space="preserve">　　　　　　</w:t>
      </w:r>
    </w:p>
    <w:p w14:paraId="03348728" w14:textId="7C8DF128" w:rsidR="00CA7587" w:rsidRPr="0068165F" w:rsidRDefault="000D327F" w:rsidP="00384815">
      <w:pPr>
        <w:suppressAutoHyphens/>
        <w:wordWrap w:val="0"/>
        <w:ind w:leftChars="400" w:left="840"/>
        <w:jc w:val="right"/>
        <w:textAlignment w:val="baseline"/>
        <w:rPr>
          <w:rFonts w:ascii="Times New Roman" w:eastAsia="ＭＳ 明朝" w:hAnsi="Times New Roman"/>
          <w:color w:val="000000"/>
          <w:sz w:val="24"/>
          <w:szCs w:val="24"/>
          <w:u w:val="single"/>
        </w:rPr>
      </w:pPr>
      <w:r w:rsidRPr="0068165F">
        <w:rPr>
          <w:rFonts w:ascii="Times New Roman" w:eastAsia="ＭＳ 明朝" w:hAnsi="Times New Roman" w:hint="eastAsia"/>
          <w:color w:val="000000"/>
          <w:sz w:val="24"/>
          <w:szCs w:val="24"/>
          <w:u w:val="single"/>
        </w:rPr>
        <w:t>部署</w:t>
      </w:r>
      <w:r w:rsidR="00384815" w:rsidRPr="0068165F">
        <w:rPr>
          <w:rFonts w:ascii="Times New Roman" w:eastAsia="ＭＳ 明朝" w:hAnsi="Times New Roman" w:hint="eastAsia"/>
          <w:color w:val="000000"/>
          <w:sz w:val="24"/>
          <w:szCs w:val="24"/>
          <w:u w:val="single"/>
        </w:rPr>
        <w:t xml:space="preserve">・職名：　　　　　　　　　　　　　　</w:t>
      </w:r>
      <w:bookmarkEnd w:id="138"/>
    </w:p>
    <w:p w14:paraId="7C8A85B3" w14:textId="77777777" w:rsidR="000427D4" w:rsidRPr="0068165F" w:rsidRDefault="000427D4">
      <w:pPr>
        <w:widowControl/>
        <w:jc w:val="left"/>
        <w:rPr>
          <w:rFonts w:ascii="Times New Roman" w:eastAsia="ＭＳ 明朝" w:hAnsi="Times New Roman"/>
          <w:spacing w:val="2"/>
          <w:sz w:val="40"/>
          <w:szCs w:val="40"/>
        </w:rPr>
      </w:pPr>
      <w:r w:rsidRPr="0068165F">
        <w:rPr>
          <w:rFonts w:ascii="Times New Roman" w:eastAsia="ＭＳ 明朝" w:hAnsi="Times New Roman"/>
          <w:spacing w:val="2"/>
          <w:sz w:val="40"/>
          <w:szCs w:val="40"/>
        </w:rPr>
        <w:br w:type="page"/>
      </w:r>
    </w:p>
    <w:p w14:paraId="0ECC3D27" w14:textId="6F99DB9A" w:rsidR="00633233" w:rsidRPr="0068165F" w:rsidRDefault="00633233" w:rsidP="00633233">
      <w:pPr>
        <w:jc w:val="center"/>
        <w:rPr>
          <w:rFonts w:ascii="Times New Roman" w:eastAsia="ＭＳ 明朝" w:hAnsi="Times New Roman" w:cs="Times New Roman"/>
          <w:spacing w:val="2"/>
        </w:rPr>
      </w:pPr>
      <w:r w:rsidRPr="0068165F">
        <w:rPr>
          <w:rFonts w:ascii="Times New Roman" w:eastAsia="ＭＳ 明朝" w:hAnsi="Times New Roman" w:hint="eastAsia"/>
          <w:spacing w:val="2"/>
          <w:sz w:val="40"/>
          <w:szCs w:val="40"/>
        </w:rPr>
        <w:lastRenderedPageBreak/>
        <w:t>同　意　書</w:t>
      </w:r>
    </w:p>
    <w:p w14:paraId="4C52CD25" w14:textId="77777777" w:rsidR="00633233" w:rsidRPr="0068165F" w:rsidRDefault="00633233" w:rsidP="00633233">
      <w:pPr>
        <w:rPr>
          <w:rFonts w:ascii="Times New Roman" w:eastAsia="ＭＳ 明朝" w:hAnsi="Times New Roman" w:cs="Times New Roman"/>
          <w:spacing w:val="2"/>
          <w:sz w:val="24"/>
          <w:szCs w:val="24"/>
        </w:rPr>
      </w:pPr>
    </w:p>
    <w:p w14:paraId="1F94E553" w14:textId="77777777" w:rsidR="00633233" w:rsidRPr="0068165F" w:rsidRDefault="00633233" w:rsidP="00633233">
      <w:pPr>
        <w:rPr>
          <w:rFonts w:ascii="Times New Roman" w:eastAsia="ＭＳ 明朝" w:hAnsi="Times New Roman" w:cs="Times New Roman"/>
          <w:spacing w:val="2"/>
          <w:sz w:val="24"/>
          <w:szCs w:val="24"/>
        </w:rPr>
      </w:pPr>
    </w:p>
    <w:p w14:paraId="2E2E75AC" w14:textId="3305C6F8" w:rsidR="00633233" w:rsidRPr="0068165F" w:rsidRDefault="00633233" w:rsidP="00633233">
      <w:pPr>
        <w:ind w:firstLineChars="100" w:firstLine="240"/>
        <w:rPr>
          <w:rFonts w:ascii="Times New Roman" w:eastAsia="ＭＳ 明朝" w:hAnsi="Times New Roman" w:cs="Times New Roman"/>
          <w:sz w:val="24"/>
          <w:szCs w:val="24"/>
        </w:rPr>
      </w:pPr>
      <w:r w:rsidRPr="0068165F">
        <w:rPr>
          <w:rFonts w:ascii="Times New Roman" w:eastAsia="ＭＳ 明朝" w:hAnsi="Times New Roman" w:hint="eastAsia"/>
          <w:sz w:val="24"/>
          <w:szCs w:val="24"/>
        </w:rPr>
        <w:t xml:space="preserve">　　　　　　　　</w:t>
      </w:r>
      <w:r w:rsidR="003545DB" w:rsidRPr="0068165F">
        <w:rPr>
          <w:rFonts w:ascii="Times New Roman" w:eastAsia="ＭＳ 明朝" w:hAnsi="Times New Roman" w:hint="eastAsia"/>
          <w:sz w:val="24"/>
          <w:szCs w:val="24"/>
        </w:rPr>
        <w:t xml:space="preserve">病院　　</w:t>
      </w:r>
      <w:r w:rsidR="00AE2831" w:rsidRPr="0068165F">
        <w:rPr>
          <w:rFonts w:ascii="Times New Roman" w:eastAsia="ＭＳ 明朝" w:hAnsi="Times New Roman" w:hint="eastAsia"/>
          <w:sz w:val="24"/>
          <w:szCs w:val="24"/>
        </w:rPr>
        <w:t>院</w:t>
      </w:r>
      <w:r w:rsidR="003545DB" w:rsidRPr="0068165F">
        <w:rPr>
          <w:rFonts w:ascii="Times New Roman" w:eastAsia="ＭＳ 明朝" w:hAnsi="Times New Roman" w:hint="eastAsia"/>
          <w:sz w:val="24"/>
          <w:szCs w:val="24"/>
        </w:rPr>
        <w:t>長</w:t>
      </w:r>
      <w:r w:rsidRPr="0068165F">
        <w:rPr>
          <w:rFonts w:ascii="Times New Roman" w:eastAsia="ＭＳ 明朝" w:hAnsi="Times New Roman" w:hint="eastAsia"/>
          <w:sz w:val="24"/>
          <w:szCs w:val="24"/>
        </w:rPr>
        <w:t xml:space="preserve">　　　　　　　　　殿</w:t>
      </w:r>
    </w:p>
    <w:p w14:paraId="47651D21" w14:textId="77777777" w:rsidR="00633233" w:rsidRPr="0068165F" w:rsidRDefault="00633233" w:rsidP="00633233">
      <w:pPr>
        <w:rPr>
          <w:rFonts w:ascii="Times New Roman" w:eastAsia="ＭＳ 明朝" w:hAnsi="Times New Roman" w:cs="Times New Roman"/>
          <w:spacing w:val="2"/>
          <w:sz w:val="24"/>
          <w:szCs w:val="24"/>
        </w:rPr>
      </w:pPr>
    </w:p>
    <w:p w14:paraId="0D1B4612" w14:textId="77777777" w:rsidR="00633233" w:rsidRPr="0068165F" w:rsidRDefault="00633233" w:rsidP="00633233">
      <w:pPr>
        <w:rPr>
          <w:rFonts w:ascii="Times New Roman" w:eastAsia="ＭＳ 明朝" w:hAnsi="Times New Roman" w:cs="Times New Roman"/>
          <w:spacing w:val="2"/>
          <w:sz w:val="24"/>
          <w:szCs w:val="24"/>
        </w:rPr>
      </w:pPr>
    </w:p>
    <w:p w14:paraId="6A5BD42A" w14:textId="21A22E93" w:rsidR="00633233" w:rsidRPr="0068165F" w:rsidRDefault="00633233">
      <w:pPr>
        <w:ind w:firstLineChars="100" w:firstLine="240"/>
        <w:rPr>
          <w:rFonts w:ascii="Times New Roman" w:eastAsia="ＭＳ 明朝" w:hAnsi="Times New Roman"/>
          <w:sz w:val="24"/>
          <w:szCs w:val="24"/>
        </w:rPr>
      </w:pPr>
      <w:r w:rsidRPr="0068165F">
        <w:rPr>
          <w:rFonts w:ascii="Times New Roman" w:eastAsia="ＭＳ 明朝" w:hAnsi="Times New Roman" w:hint="eastAsia"/>
          <w:sz w:val="24"/>
          <w:szCs w:val="24"/>
        </w:rPr>
        <w:t>私は、</w:t>
      </w:r>
      <w:r w:rsidRPr="0068165F">
        <w:rPr>
          <w:rFonts w:ascii="Times New Roman" w:eastAsia="ＭＳ 明朝" w:hAnsi="Times New Roman" w:hint="eastAsia"/>
          <w:sz w:val="24"/>
          <w:szCs w:val="24"/>
          <w:u w:val="single"/>
        </w:rPr>
        <w:t xml:space="preserve">（課題名）　　　　　　　　　　　　　　　　　　　　　　　　　　　　　</w:t>
      </w:r>
      <w:r w:rsidRPr="0068165F">
        <w:rPr>
          <w:rFonts w:ascii="Times New Roman" w:eastAsia="ＭＳ 明朝" w:hAnsi="Times New Roman" w:hint="eastAsia"/>
          <w:sz w:val="24"/>
          <w:szCs w:val="24"/>
        </w:rPr>
        <w:t>について、下記の説明文書の記載事項について説明を受け、十分理解しましたので、この研究に参加することに同意します。</w:t>
      </w:r>
    </w:p>
    <w:p w14:paraId="5FE72EDD" w14:textId="453B0EEA" w:rsidR="00633233" w:rsidRPr="0068165F" w:rsidRDefault="00633233" w:rsidP="004A6FD9">
      <w:pPr>
        <w:rPr>
          <w:rFonts w:ascii="Times New Roman" w:eastAsia="ＭＳ 明朝" w:hAnsi="Times New Roman" w:cs="Times New Roman"/>
          <w:spacing w:val="2"/>
          <w:sz w:val="24"/>
          <w:szCs w:val="24"/>
        </w:rPr>
      </w:pPr>
    </w:p>
    <w:p w14:paraId="7F5E727E" w14:textId="77777777" w:rsidR="007E3DBA" w:rsidRPr="0068165F" w:rsidRDefault="007E3DBA" w:rsidP="007E3DBA">
      <w:pPr>
        <w:rPr>
          <w:rFonts w:ascii="Times New Roman" w:eastAsia="ＭＳ 明朝" w:hAnsi="Times New Roman"/>
          <w:spacing w:val="1"/>
          <w:sz w:val="24"/>
          <w:szCs w:val="24"/>
        </w:rPr>
      </w:pPr>
    </w:p>
    <w:p w14:paraId="3901835C" w14:textId="77777777" w:rsidR="0065274E" w:rsidRPr="0068165F" w:rsidRDefault="0065274E" w:rsidP="0065274E">
      <w:pPr>
        <w:ind w:left="315" w:hangingChars="130" w:hanging="315"/>
        <w:rPr>
          <w:rFonts w:ascii="Times New Roman" w:eastAsia="ＭＳ 明朝" w:hAnsi="Times New Roman"/>
          <w:spacing w:val="1"/>
          <w:sz w:val="24"/>
          <w:szCs w:val="24"/>
        </w:rPr>
        <w:sectPr w:rsidR="0065274E" w:rsidRPr="0068165F" w:rsidSect="00F03633">
          <w:headerReference w:type="default" r:id="rId8"/>
          <w:footerReference w:type="default" r:id="rId9"/>
          <w:headerReference w:type="first" r:id="rId10"/>
          <w:type w:val="continuous"/>
          <w:pgSz w:w="11906" w:h="16838" w:code="9"/>
          <w:pgMar w:top="1440" w:right="1080" w:bottom="1440" w:left="1080" w:header="340" w:footer="340" w:gutter="0"/>
          <w:pgNumType w:start="0"/>
          <w:cols w:space="720"/>
          <w:noEndnote/>
          <w:docGrid w:linePitch="329" w:charSpace="819"/>
        </w:sectPr>
      </w:pPr>
      <w:bookmarkStart w:id="139" w:name="_Hlk97728092"/>
    </w:p>
    <w:p w14:paraId="7C03EC6E" w14:textId="7F8F56CA" w:rsidR="0065274E" w:rsidRPr="0068165F" w:rsidRDefault="0065274E" w:rsidP="0065274E">
      <w:pPr>
        <w:ind w:left="315" w:hangingChars="130" w:hanging="315"/>
        <w:rPr>
          <w:rFonts w:ascii="Times New Roman" w:eastAsia="ＭＳ 明朝" w:hAnsi="Times New Roman"/>
          <w:spacing w:val="1"/>
          <w:sz w:val="24"/>
          <w:szCs w:val="24"/>
        </w:rPr>
        <w:sectPr w:rsidR="0065274E" w:rsidRPr="0068165F" w:rsidSect="004A6FD9">
          <w:type w:val="continuous"/>
          <w:pgSz w:w="11906" w:h="16838" w:code="9"/>
          <w:pgMar w:top="1440" w:right="1080" w:bottom="1440" w:left="1080" w:header="340" w:footer="340" w:gutter="0"/>
          <w:pgNumType w:start="1"/>
          <w:cols w:num="2" w:space="720"/>
          <w:noEndnote/>
          <w:docGrid w:linePitch="329" w:charSpace="819"/>
        </w:sectPr>
      </w:pPr>
      <w:r w:rsidRPr="0068165F">
        <w:rPr>
          <w:rFonts w:ascii="Times New Roman" w:eastAsia="ＭＳ 明朝" w:hAnsi="Times New Roman"/>
          <w:spacing w:val="1"/>
          <w:sz w:val="24"/>
          <w:szCs w:val="24"/>
        </w:rPr>
        <w:br w:type="column"/>
      </w:r>
    </w:p>
    <w:p w14:paraId="337F5FEE" w14:textId="7660D623" w:rsidR="0065274E" w:rsidRPr="0068165F" w:rsidRDefault="0065274E" w:rsidP="0065274E">
      <w:pPr>
        <w:ind w:left="289" w:hangingChars="130" w:hanging="289"/>
        <w:rPr>
          <w:rFonts w:ascii="Times New Roman" w:eastAsia="ＭＳ 明朝" w:hAnsi="Times New Roman"/>
          <w:spacing w:val="1"/>
          <w:sz w:val="22"/>
        </w:rPr>
      </w:pPr>
      <w:r w:rsidRPr="0068165F">
        <w:rPr>
          <w:rFonts w:ascii="Times New Roman" w:eastAsia="ＭＳ 明朝" w:hAnsi="Times New Roman"/>
          <w:spacing w:val="1"/>
          <w:sz w:val="22"/>
        </w:rPr>
        <w:t xml:space="preserve">1. </w:t>
      </w:r>
      <w:r w:rsidRPr="0068165F">
        <w:rPr>
          <w:rFonts w:ascii="Times New Roman" w:eastAsia="ＭＳ 明朝" w:hAnsi="Times New Roman" w:hint="eastAsia"/>
          <w:spacing w:val="1"/>
          <w:sz w:val="22"/>
        </w:rPr>
        <w:t>研究の背景</w:t>
      </w:r>
    </w:p>
    <w:p w14:paraId="389003EE" w14:textId="77777777" w:rsidR="0065274E" w:rsidRPr="0068165F" w:rsidRDefault="0065274E" w:rsidP="0065274E">
      <w:pPr>
        <w:ind w:left="289" w:hangingChars="130" w:hanging="289"/>
        <w:rPr>
          <w:rFonts w:ascii="Times New Roman" w:eastAsia="ＭＳ 明朝" w:hAnsi="Times New Roman"/>
          <w:spacing w:val="1"/>
          <w:sz w:val="22"/>
        </w:rPr>
      </w:pPr>
      <w:r w:rsidRPr="0068165F">
        <w:rPr>
          <w:rFonts w:ascii="Times New Roman" w:eastAsia="ＭＳ 明朝" w:hAnsi="Times New Roman"/>
          <w:spacing w:val="1"/>
          <w:sz w:val="22"/>
        </w:rPr>
        <w:t xml:space="preserve">2. </w:t>
      </w:r>
      <w:r w:rsidRPr="0068165F">
        <w:rPr>
          <w:rFonts w:ascii="Times New Roman" w:eastAsia="ＭＳ 明朝" w:hAnsi="Times New Roman" w:hint="eastAsia"/>
          <w:spacing w:val="1"/>
          <w:sz w:val="22"/>
        </w:rPr>
        <w:t>研究の目的</w:t>
      </w:r>
    </w:p>
    <w:p w14:paraId="07F38C78" w14:textId="77777777" w:rsidR="0065274E" w:rsidRPr="0068165F" w:rsidRDefault="0065274E" w:rsidP="0065274E">
      <w:pPr>
        <w:ind w:left="289" w:hangingChars="130" w:hanging="289"/>
        <w:rPr>
          <w:rFonts w:ascii="Times New Roman" w:eastAsia="ＭＳ 明朝" w:hAnsi="Times New Roman"/>
          <w:color w:val="4BACC6" w:themeColor="accent5"/>
          <w:spacing w:val="1"/>
          <w:sz w:val="22"/>
        </w:rPr>
      </w:pPr>
      <w:r w:rsidRPr="0068165F">
        <w:rPr>
          <w:rFonts w:ascii="Times New Roman" w:eastAsia="ＭＳ 明朝" w:hAnsi="Times New Roman"/>
          <w:spacing w:val="1"/>
          <w:sz w:val="22"/>
        </w:rPr>
        <w:t xml:space="preserve">3. </w:t>
      </w:r>
      <w:r w:rsidRPr="0068165F">
        <w:rPr>
          <w:rFonts w:ascii="Times New Roman" w:eastAsia="ＭＳ 明朝" w:hAnsi="Times New Roman" w:hint="eastAsia"/>
          <w:spacing w:val="1"/>
          <w:sz w:val="22"/>
        </w:rPr>
        <w:t>研究の実施体制</w:t>
      </w:r>
    </w:p>
    <w:p w14:paraId="25608441" w14:textId="77777777" w:rsidR="0065274E" w:rsidRPr="0068165F" w:rsidRDefault="0065274E" w:rsidP="0065274E">
      <w:pPr>
        <w:ind w:left="289" w:hangingChars="130" w:hanging="289"/>
        <w:rPr>
          <w:rFonts w:ascii="Times New Roman" w:eastAsia="ＭＳ 明朝" w:hAnsi="Times New Roman"/>
          <w:spacing w:val="1"/>
          <w:sz w:val="22"/>
        </w:rPr>
      </w:pPr>
      <w:r w:rsidRPr="0068165F">
        <w:rPr>
          <w:rFonts w:ascii="Times New Roman" w:eastAsia="ＭＳ 明朝" w:hAnsi="Times New Roman"/>
          <w:spacing w:val="1"/>
          <w:sz w:val="22"/>
        </w:rPr>
        <w:t xml:space="preserve">4. </w:t>
      </w:r>
      <w:r w:rsidRPr="0068165F">
        <w:rPr>
          <w:rFonts w:ascii="Times New Roman" w:eastAsia="ＭＳ 明朝" w:hAnsi="Times New Roman" w:hint="eastAsia"/>
          <w:spacing w:val="1"/>
          <w:sz w:val="22"/>
        </w:rPr>
        <w:t>研究の方法</w:t>
      </w:r>
    </w:p>
    <w:p w14:paraId="02BE6EFC" w14:textId="77777777" w:rsidR="0065274E" w:rsidRPr="0068165F" w:rsidRDefault="0065274E" w:rsidP="0065274E">
      <w:pPr>
        <w:ind w:left="289" w:hangingChars="130" w:hanging="289"/>
        <w:rPr>
          <w:rFonts w:ascii="Times New Roman" w:eastAsia="ＭＳ 明朝" w:hAnsi="Times New Roman"/>
          <w:sz w:val="22"/>
        </w:rPr>
      </w:pPr>
      <w:r w:rsidRPr="0068165F">
        <w:rPr>
          <w:rFonts w:ascii="Times New Roman" w:eastAsia="ＭＳ 明朝" w:hAnsi="Times New Roman"/>
          <w:spacing w:val="1"/>
          <w:sz w:val="22"/>
        </w:rPr>
        <w:t xml:space="preserve">5. </w:t>
      </w:r>
      <w:r w:rsidRPr="0068165F">
        <w:rPr>
          <w:rFonts w:ascii="Times New Roman" w:eastAsia="ＭＳ 明朝" w:hAnsi="Times New Roman" w:hint="eastAsia"/>
          <w:spacing w:val="1"/>
          <w:sz w:val="22"/>
        </w:rPr>
        <w:t>あなたにこの</w:t>
      </w:r>
      <w:r w:rsidRPr="0068165F">
        <w:rPr>
          <w:rFonts w:ascii="Times New Roman" w:eastAsia="ＭＳ 明朝" w:hAnsi="Times New Roman" w:hint="eastAsia"/>
          <w:sz w:val="22"/>
        </w:rPr>
        <w:t>研究へのご協力をお願いする理由</w:t>
      </w:r>
    </w:p>
    <w:p w14:paraId="5EB463F4" w14:textId="3E1162D9" w:rsidR="0065274E" w:rsidRPr="0068165F" w:rsidRDefault="0065274E" w:rsidP="0065274E">
      <w:pPr>
        <w:ind w:left="286" w:hangingChars="130" w:hanging="286"/>
        <w:rPr>
          <w:rFonts w:ascii="Times New Roman" w:eastAsia="ＭＳ 明朝" w:hAnsi="Times New Roman"/>
          <w:sz w:val="22"/>
        </w:rPr>
      </w:pPr>
      <w:r w:rsidRPr="0068165F">
        <w:rPr>
          <w:rFonts w:ascii="Times New Roman" w:eastAsia="ＭＳ 明朝" w:hAnsi="Times New Roman"/>
          <w:sz w:val="22"/>
        </w:rPr>
        <w:t xml:space="preserve">6. </w:t>
      </w:r>
      <w:r w:rsidRPr="0068165F">
        <w:rPr>
          <w:rFonts w:ascii="Times New Roman" w:eastAsia="ＭＳ 明朝" w:hAnsi="Times New Roman" w:hint="eastAsia"/>
          <w:sz w:val="22"/>
        </w:rPr>
        <w:t>この研究に参加することで、あなたに生じる負担</w:t>
      </w:r>
      <w:r w:rsidR="000427D4" w:rsidRPr="0068165F">
        <w:rPr>
          <w:rFonts w:ascii="Times New Roman" w:eastAsia="ＭＳ 明朝" w:hAnsi="Times New Roman" w:hint="eastAsia"/>
          <w:sz w:val="22"/>
        </w:rPr>
        <w:t>なら</w:t>
      </w:r>
      <w:r w:rsidRPr="0068165F">
        <w:rPr>
          <w:rFonts w:ascii="Times New Roman" w:eastAsia="ＭＳ 明朝" w:hAnsi="Times New Roman" w:hint="eastAsia"/>
          <w:sz w:val="22"/>
        </w:rPr>
        <w:t>びに予測されるリスク</w:t>
      </w:r>
      <w:r w:rsidR="000427D4" w:rsidRPr="0068165F">
        <w:rPr>
          <w:rFonts w:ascii="Times New Roman" w:eastAsia="ＭＳ 明朝" w:hAnsi="Times New Roman" w:hint="eastAsia"/>
          <w:sz w:val="22"/>
        </w:rPr>
        <w:t>およ</w:t>
      </w:r>
      <w:r w:rsidRPr="0068165F">
        <w:rPr>
          <w:rFonts w:ascii="Times New Roman" w:eastAsia="ＭＳ 明朝" w:hAnsi="Times New Roman" w:hint="eastAsia"/>
          <w:sz w:val="22"/>
        </w:rPr>
        <w:t>び利益</w:t>
      </w:r>
    </w:p>
    <w:p w14:paraId="496B8081" w14:textId="77777777" w:rsidR="0065274E" w:rsidRPr="0068165F" w:rsidRDefault="0065274E" w:rsidP="0065274E">
      <w:pPr>
        <w:ind w:left="286" w:hangingChars="130" w:hanging="286"/>
        <w:rPr>
          <w:rFonts w:ascii="Times New Roman" w:eastAsia="ＭＳ 明朝" w:hAnsi="Times New Roman"/>
          <w:color w:val="4BACC6" w:themeColor="accent5"/>
          <w:sz w:val="22"/>
        </w:rPr>
      </w:pPr>
      <w:r w:rsidRPr="0068165F">
        <w:rPr>
          <w:rFonts w:ascii="Times New Roman" w:eastAsia="ＭＳ 明朝" w:hAnsi="Times New Roman"/>
          <w:sz w:val="22"/>
        </w:rPr>
        <w:t xml:space="preserve">7. </w:t>
      </w:r>
      <w:r w:rsidRPr="0068165F">
        <w:rPr>
          <w:rFonts w:ascii="Times New Roman" w:eastAsia="ＭＳ 明朝" w:hAnsi="Times New Roman" w:hint="eastAsia"/>
          <w:sz w:val="22"/>
        </w:rPr>
        <w:t>この研究に参加しない場合の治療方法について</w:t>
      </w:r>
    </w:p>
    <w:p w14:paraId="3C2D9ED1" w14:textId="77777777" w:rsidR="0065274E" w:rsidRPr="0068165F" w:rsidRDefault="0065274E" w:rsidP="0065274E">
      <w:pPr>
        <w:ind w:left="286" w:hangingChars="130" w:hanging="286"/>
        <w:rPr>
          <w:rFonts w:ascii="Times New Roman" w:eastAsia="ＭＳ 明朝" w:hAnsi="Times New Roman"/>
          <w:sz w:val="22"/>
        </w:rPr>
      </w:pPr>
      <w:r w:rsidRPr="0068165F">
        <w:rPr>
          <w:rFonts w:ascii="Times New Roman" w:eastAsia="ＭＳ 明朝" w:hAnsi="Times New Roman"/>
          <w:sz w:val="22"/>
        </w:rPr>
        <w:t xml:space="preserve">8. </w:t>
      </w:r>
      <w:r w:rsidRPr="0068165F">
        <w:rPr>
          <w:rFonts w:ascii="Times New Roman" w:eastAsia="ＭＳ 明朝" w:hAnsi="Times New Roman" w:hint="eastAsia"/>
          <w:sz w:val="22"/>
        </w:rPr>
        <w:t>この研究への協力はあなたの自由意思で決めることで、断っても不利益は受けないこ</w:t>
      </w:r>
      <w:r w:rsidRPr="0068165F">
        <w:rPr>
          <w:rFonts w:ascii="Times New Roman" w:eastAsia="ＭＳ 明朝" w:hAnsi="Times New Roman" w:hint="eastAsia"/>
          <w:sz w:val="22"/>
        </w:rPr>
        <w:t>と</w:t>
      </w:r>
    </w:p>
    <w:p w14:paraId="3D329C7B" w14:textId="77777777" w:rsidR="0065274E" w:rsidRPr="0068165F" w:rsidRDefault="0065274E" w:rsidP="0065274E">
      <w:pPr>
        <w:ind w:left="286" w:hangingChars="130" w:hanging="286"/>
        <w:rPr>
          <w:rFonts w:ascii="Times New Roman" w:eastAsia="ＭＳ 明朝" w:hAnsi="Times New Roman"/>
          <w:color w:val="4BACC6" w:themeColor="accent5"/>
          <w:sz w:val="22"/>
        </w:rPr>
      </w:pPr>
      <w:r w:rsidRPr="0068165F">
        <w:rPr>
          <w:rFonts w:ascii="Times New Roman" w:eastAsia="ＭＳ 明朝" w:hAnsi="Times New Roman"/>
          <w:sz w:val="22"/>
        </w:rPr>
        <w:t xml:space="preserve">9. </w:t>
      </w:r>
      <w:r w:rsidRPr="0068165F">
        <w:rPr>
          <w:rFonts w:ascii="Times New Roman" w:eastAsia="ＭＳ 明朝" w:hAnsi="Times New Roman" w:hint="eastAsia"/>
          <w:sz w:val="22"/>
        </w:rPr>
        <w:t>研究終了後の医療の提供に関する情報</w:t>
      </w:r>
    </w:p>
    <w:p w14:paraId="59A9EB61" w14:textId="77777777" w:rsidR="0065274E" w:rsidRPr="0068165F" w:rsidRDefault="0065274E" w:rsidP="0065274E">
      <w:pPr>
        <w:ind w:left="286" w:hangingChars="130" w:hanging="286"/>
        <w:rPr>
          <w:rFonts w:ascii="Times New Roman" w:eastAsia="ＭＳ 明朝" w:hAnsi="Times New Roman"/>
          <w:color w:val="4BACC6" w:themeColor="accent5"/>
          <w:sz w:val="22"/>
        </w:rPr>
      </w:pPr>
      <w:r w:rsidRPr="0068165F">
        <w:rPr>
          <w:rFonts w:ascii="Times New Roman" w:eastAsia="ＭＳ 明朝" w:hAnsi="Times New Roman"/>
          <w:sz w:val="22"/>
        </w:rPr>
        <w:t xml:space="preserve">10. </w:t>
      </w:r>
      <w:r w:rsidRPr="0068165F">
        <w:rPr>
          <w:rFonts w:ascii="Times New Roman" w:eastAsia="ＭＳ 明朝" w:hAnsi="Times New Roman" w:hint="eastAsia"/>
          <w:sz w:val="22"/>
        </w:rPr>
        <w:t>健康被害が発生した場合の対応</w:t>
      </w:r>
    </w:p>
    <w:p w14:paraId="66B7DA21" w14:textId="25729971" w:rsidR="0065274E" w:rsidRPr="0068165F" w:rsidRDefault="0065274E" w:rsidP="0065274E">
      <w:pPr>
        <w:ind w:left="374" w:hangingChars="170" w:hanging="374"/>
        <w:rPr>
          <w:rFonts w:ascii="Times New Roman" w:eastAsia="ＭＳ 明朝" w:hAnsi="Times New Roman"/>
          <w:color w:val="4BACC6" w:themeColor="accent5"/>
          <w:sz w:val="22"/>
        </w:rPr>
      </w:pPr>
      <w:r w:rsidRPr="0068165F">
        <w:rPr>
          <w:rFonts w:ascii="Times New Roman" w:eastAsia="ＭＳ 明朝" w:hAnsi="Times New Roman"/>
          <w:sz w:val="22"/>
        </w:rPr>
        <w:t xml:space="preserve">11. </w:t>
      </w:r>
      <w:r w:rsidRPr="0068165F">
        <w:rPr>
          <w:rFonts w:ascii="Times New Roman" w:eastAsia="ＭＳ 明朝" w:hAnsi="Times New Roman" w:hint="eastAsia"/>
          <w:sz w:val="22"/>
        </w:rPr>
        <w:t>経済的負担</w:t>
      </w:r>
      <w:r w:rsidR="000427D4" w:rsidRPr="0068165F">
        <w:rPr>
          <w:rFonts w:ascii="Times New Roman" w:eastAsia="ＭＳ 明朝" w:hAnsi="Times New Roman" w:hint="eastAsia"/>
          <w:sz w:val="22"/>
        </w:rPr>
        <w:t>また</w:t>
      </w:r>
      <w:r w:rsidRPr="0068165F">
        <w:rPr>
          <w:rFonts w:ascii="Times New Roman" w:eastAsia="ＭＳ 明朝" w:hAnsi="Times New Roman" w:hint="eastAsia"/>
          <w:sz w:val="22"/>
        </w:rPr>
        <w:t>は謝礼</w:t>
      </w:r>
    </w:p>
    <w:p w14:paraId="3638016D" w14:textId="77777777" w:rsidR="0065274E" w:rsidRPr="0068165F" w:rsidRDefault="0065274E" w:rsidP="0065274E">
      <w:pPr>
        <w:ind w:left="374" w:hangingChars="170" w:hanging="374"/>
        <w:rPr>
          <w:rFonts w:ascii="Times New Roman" w:eastAsia="ＭＳ 明朝" w:hAnsi="Times New Roman"/>
          <w:sz w:val="22"/>
        </w:rPr>
      </w:pPr>
      <w:r w:rsidRPr="0068165F">
        <w:rPr>
          <w:rFonts w:ascii="Times New Roman" w:eastAsia="ＭＳ 明朝" w:hAnsi="Times New Roman"/>
          <w:sz w:val="22"/>
        </w:rPr>
        <w:t xml:space="preserve">12. </w:t>
      </w:r>
      <w:r w:rsidRPr="0068165F">
        <w:rPr>
          <w:rFonts w:ascii="Times New Roman" w:eastAsia="ＭＳ 明朝" w:hAnsi="Times New Roman" w:hint="eastAsia"/>
          <w:sz w:val="22"/>
        </w:rPr>
        <w:t>個人情報の保護</w:t>
      </w:r>
    </w:p>
    <w:p w14:paraId="1D9B797B" w14:textId="558D25F9" w:rsidR="0065274E" w:rsidRPr="0068165F" w:rsidRDefault="0065274E" w:rsidP="0065274E">
      <w:pPr>
        <w:ind w:left="374" w:hangingChars="170" w:hanging="374"/>
        <w:rPr>
          <w:rFonts w:ascii="Times New Roman" w:eastAsia="ＭＳ 明朝" w:hAnsi="Times New Roman"/>
          <w:sz w:val="22"/>
        </w:rPr>
      </w:pPr>
      <w:r w:rsidRPr="0068165F">
        <w:rPr>
          <w:rFonts w:ascii="Times New Roman" w:eastAsia="ＭＳ 明朝" w:hAnsi="Times New Roman"/>
          <w:sz w:val="22"/>
        </w:rPr>
        <w:t xml:space="preserve">13. </w:t>
      </w:r>
      <w:r w:rsidRPr="0068165F">
        <w:rPr>
          <w:rFonts w:ascii="Times New Roman" w:eastAsia="ＭＳ 明朝" w:hAnsi="Times New Roman" w:hint="eastAsia"/>
          <w:sz w:val="22"/>
        </w:rPr>
        <w:t>試料、情報の保管</w:t>
      </w:r>
      <w:r w:rsidR="008F1448" w:rsidRPr="0068165F">
        <w:rPr>
          <w:rFonts w:ascii="Times New Roman" w:eastAsia="ＭＳ 明朝" w:hAnsi="Times New Roman" w:hint="eastAsia"/>
          <w:sz w:val="22"/>
        </w:rPr>
        <w:t>および</w:t>
      </w:r>
      <w:r w:rsidRPr="0068165F">
        <w:rPr>
          <w:rFonts w:ascii="Times New Roman" w:eastAsia="ＭＳ 明朝" w:hAnsi="Times New Roman" w:hint="eastAsia"/>
          <w:sz w:val="22"/>
        </w:rPr>
        <w:t>廃棄の方法</w:t>
      </w:r>
    </w:p>
    <w:p w14:paraId="70903713" w14:textId="77777777" w:rsidR="0065274E" w:rsidRPr="0068165F" w:rsidRDefault="0065274E" w:rsidP="0065274E">
      <w:pPr>
        <w:ind w:left="367" w:hangingChars="170" w:hanging="367"/>
        <w:rPr>
          <w:rFonts w:ascii="Times New Roman" w:eastAsia="ＭＳ 明朝" w:hAnsi="Times New Roman"/>
          <w:sz w:val="22"/>
        </w:rPr>
      </w:pPr>
      <w:r w:rsidRPr="0068165F">
        <w:rPr>
          <w:rFonts w:ascii="Times New Roman" w:eastAsia="ＭＳ 明朝" w:hAnsi="Times New Roman"/>
          <w:spacing w:val="-2"/>
          <w:sz w:val="22"/>
        </w:rPr>
        <w:t xml:space="preserve">14. </w:t>
      </w:r>
      <w:r w:rsidRPr="0068165F">
        <w:rPr>
          <w:rFonts w:ascii="Times New Roman" w:eastAsia="ＭＳ 明朝" w:hAnsi="Times New Roman" w:hint="eastAsia"/>
          <w:spacing w:val="-2"/>
          <w:sz w:val="22"/>
        </w:rPr>
        <w:t>研究終了後の試料の取り扱い</w:t>
      </w:r>
    </w:p>
    <w:p w14:paraId="679DDA79" w14:textId="77777777" w:rsidR="0065274E" w:rsidRPr="0068165F" w:rsidRDefault="0065274E" w:rsidP="0065274E">
      <w:pPr>
        <w:ind w:left="374" w:hangingChars="170" w:hanging="374"/>
        <w:rPr>
          <w:rFonts w:ascii="Times New Roman" w:eastAsia="ＭＳ 明朝" w:hAnsi="Times New Roman"/>
          <w:sz w:val="22"/>
        </w:rPr>
      </w:pPr>
      <w:r w:rsidRPr="0068165F">
        <w:rPr>
          <w:rFonts w:ascii="Times New Roman" w:eastAsia="ＭＳ 明朝" w:hAnsi="Times New Roman"/>
          <w:sz w:val="22"/>
        </w:rPr>
        <w:t xml:space="preserve">15. </w:t>
      </w:r>
      <w:r w:rsidRPr="0068165F">
        <w:rPr>
          <w:rFonts w:ascii="Times New Roman" w:eastAsia="ＭＳ 明朝" w:hAnsi="Times New Roman" w:hint="eastAsia"/>
          <w:sz w:val="22"/>
        </w:rPr>
        <w:t>研究の実施に伴い、新たな知見が得られた場合の対応</w:t>
      </w:r>
    </w:p>
    <w:p w14:paraId="2DD3367D" w14:textId="77777777" w:rsidR="0065274E" w:rsidRPr="0068165F" w:rsidRDefault="0065274E" w:rsidP="0065274E">
      <w:pPr>
        <w:ind w:left="374" w:hangingChars="170" w:hanging="374"/>
        <w:rPr>
          <w:rFonts w:ascii="Times New Roman" w:eastAsia="ＭＳ 明朝" w:hAnsi="Times New Roman"/>
          <w:color w:val="4BACC6" w:themeColor="accent5"/>
          <w:sz w:val="22"/>
        </w:rPr>
      </w:pPr>
      <w:r w:rsidRPr="0068165F">
        <w:rPr>
          <w:rFonts w:ascii="Times New Roman" w:eastAsia="ＭＳ 明朝" w:hAnsi="Times New Roman"/>
          <w:sz w:val="22"/>
        </w:rPr>
        <w:t xml:space="preserve">16. </w:t>
      </w:r>
      <w:r w:rsidRPr="0068165F">
        <w:rPr>
          <w:rFonts w:ascii="Times New Roman" w:eastAsia="ＭＳ 明朝" w:hAnsi="Times New Roman" w:hint="eastAsia"/>
          <w:sz w:val="22"/>
        </w:rPr>
        <w:t>研究費の情報</w:t>
      </w:r>
    </w:p>
    <w:p w14:paraId="1ADE2DC8" w14:textId="77777777" w:rsidR="0065274E" w:rsidRPr="0068165F" w:rsidRDefault="0065274E" w:rsidP="0065274E">
      <w:pPr>
        <w:ind w:left="374" w:hangingChars="170" w:hanging="374"/>
        <w:rPr>
          <w:rFonts w:ascii="Times New Roman" w:eastAsia="ＭＳ 明朝" w:hAnsi="Times New Roman"/>
          <w:color w:val="4BACC6" w:themeColor="accent5"/>
          <w:sz w:val="22"/>
        </w:rPr>
      </w:pPr>
      <w:r w:rsidRPr="0068165F">
        <w:rPr>
          <w:rFonts w:ascii="Times New Roman" w:eastAsia="ＭＳ 明朝" w:hAnsi="Times New Roman"/>
          <w:sz w:val="22"/>
        </w:rPr>
        <w:t xml:space="preserve">17. </w:t>
      </w:r>
      <w:r w:rsidRPr="0068165F">
        <w:rPr>
          <w:rFonts w:ascii="Times New Roman" w:eastAsia="ＭＳ 明朝" w:hAnsi="Times New Roman" w:hint="eastAsia"/>
          <w:sz w:val="22"/>
        </w:rPr>
        <w:t>研究に関する情報の公開</w:t>
      </w:r>
    </w:p>
    <w:p w14:paraId="588F195D" w14:textId="182AFC71" w:rsidR="0065274E" w:rsidRPr="0068165F" w:rsidRDefault="0065274E" w:rsidP="0065274E">
      <w:pPr>
        <w:ind w:left="381" w:hangingChars="170" w:hanging="381"/>
        <w:rPr>
          <w:rFonts w:ascii="Times New Roman" w:eastAsia="ＭＳ 明朝" w:hAnsi="Times New Roman"/>
          <w:color w:val="4BACC6" w:themeColor="accent5"/>
          <w:sz w:val="22"/>
        </w:rPr>
      </w:pPr>
      <w:r w:rsidRPr="0068165F">
        <w:rPr>
          <w:rFonts w:ascii="Times New Roman" w:eastAsia="ＭＳ 明朝" w:hAnsi="Times New Roman"/>
          <w:spacing w:val="2"/>
          <w:sz w:val="22"/>
        </w:rPr>
        <w:t xml:space="preserve">18. </w:t>
      </w:r>
      <w:r w:rsidRPr="0068165F">
        <w:rPr>
          <w:rFonts w:ascii="Times New Roman" w:eastAsia="ＭＳ 明朝" w:hAnsi="Times New Roman" w:hint="eastAsia"/>
          <w:spacing w:val="2"/>
          <w:sz w:val="22"/>
        </w:rPr>
        <w:t>モニタリング</w:t>
      </w:r>
      <w:r w:rsidR="000427D4" w:rsidRPr="0068165F">
        <w:rPr>
          <w:rFonts w:ascii="Times New Roman" w:eastAsia="ＭＳ 明朝" w:hAnsi="Times New Roman" w:hint="eastAsia"/>
          <w:spacing w:val="2"/>
          <w:sz w:val="22"/>
        </w:rPr>
        <w:t>およ</w:t>
      </w:r>
      <w:r w:rsidRPr="0068165F">
        <w:rPr>
          <w:rFonts w:ascii="Times New Roman" w:eastAsia="ＭＳ 明朝" w:hAnsi="Times New Roman" w:hint="eastAsia"/>
          <w:spacing w:val="2"/>
          <w:sz w:val="22"/>
        </w:rPr>
        <w:t>び監査に関する情報</w:t>
      </w:r>
    </w:p>
    <w:p w14:paraId="2C848063" w14:textId="77777777" w:rsidR="0065274E" w:rsidRPr="0068165F" w:rsidRDefault="0065274E" w:rsidP="004A6FD9">
      <w:pPr>
        <w:ind w:left="374" w:hangingChars="170" w:hanging="374"/>
        <w:rPr>
          <w:rFonts w:ascii="Times New Roman" w:eastAsia="ＭＳ 明朝" w:hAnsi="Times New Roman"/>
          <w:sz w:val="24"/>
          <w:szCs w:val="24"/>
        </w:rPr>
        <w:sectPr w:rsidR="0065274E" w:rsidRPr="0068165F" w:rsidSect="004A6FD9">
          <w:type w:val="continuous"/>
          <w:pgSz w:w="11906" w:h="16838" w:code="9"/>
          <w:pgMar w:top="1440" w:right="1080" w:bottom="1440" w:left="1080" w:header="340" w:footer="340" w:gutter="0"/>
          <w:pgNumType w:start="1"/>
          <w:cols w:num="2" w:space="720"/>
          <w:noEndnote/>
          <w:docGrid w:linePitch="329" w:charSpace="819"/>
        </w:sectPr>
      </w:pPr>
      <w:r w:rsidRPr="0068165F">
        <w:rPr>
          <w:rFonts w:ascii="Times New Roman" w:eastAsia="ＭＳ 明朝" w:hAnsi="Times New Roman"/>
          <w:sz w:val="22"/>
        </w:rPr>
        <w:t xml:space="preserve">19. </w:t>
      </w:r>
      <w:r w:rsidRPr="0068165F">
        <w:rPr>
          <w:rFonts w:ascii="Times New Roman" w:eastAsia="ＭＳ 明朝" w:hAnsi="Times New Roman" w:hint="eastAsia"/>
          <w:sz w:val="22"/>
        </w:rPr>
        <w:t>問い合わせ先窓口</w:t>
      </w:r>
      <w:bookmarkEnd w:id="139"/>
    </w:p>
    <w:p w14:paraId="7B6D3454" w14:textId="77777777" w:rsidR="004A6FD9" w:rsidRPr="0068165F" w:rsidRDefault="0065274E" w:rsidP="004A6FD9">
      <w:pPr>
        <w:ind w:left="408" w:hangingChars="170" w:hanging="408"/>
        <w:rPr>
          <w:rFonts w:ascii="Times New Roman" w:eastAsia="ＭＳ 明朝" w:hAnsi="Times New Roman"/>
          <w:sz w:val="24"/>
          <w:szCs w:val="24"/>
        </w:rPr>
        <w:sectPr w:rsidR="004A6FD9" w:rsidRPr="0068165F" w:rsidSect="004A6FD9">
          <w:type w:val="continuous"/>
          <w:pgSz w:w="11906" w:h="16838" w:code="9"/>
          <w:pgMar w:top="1440" w:right="1080" w:bottom="1440" w:left="1080" w:header="340" w:footer="340" w:gutter="0"/>
          <w:pgNumType w:start="1"/>
          <w:cols w:num="2" w:space="720"/>
          <w:noEndnote/>
          <w:docGrid w:linePitch="329" w:charSpace="819"/>
        </w:sectPr>
      </w:pPr>
      <w:r w:rsidRPr="0068165F">
        <w:rPr>
          <w:rFonts w:ascii="Times New Roman" w:eastAsia="ＭＳ 明朝" w:hAnsi="Times New Roman"/>
          <w:sz w:val="24"/>
          <w:szCs w:val="24"/>
        </w:rPr>
        <w:br w:type="column"/>
      </w:r>
    </w:p>
    <w:p w14:paraId="787D813C" w14:textId="2152AABF" w:rsidR="0065274E" w:rsidRPr="0068165F" w:rsidRDefault="0065274E" w:rsidP="004A6FD9">
      <w:pPr>
        <w:ind w:left="408" w:hangingChars="170" w:hanging="408"/>
        <w:rPr>
          <w:rFonts w:ascii="Times New Roman" w:eastAsia="ＭＳ 明朝" w:hAnsi="Times New Roman"/>
          <w:sz w:val="24"/>
          <w:szCs w:val="24"/>
        </w:rPr>
      </w:pPr>
    </w:p>
    <w:p w14:paraId="368B4BED" w14:textId="77777777" w:rsidR="0065274E" w:rsidRPr="0068165F" w:rsidRDefault="0065274E" w:rsidP="004A6FD9">
      <w:pPr>
        <w:ind w:left="408" w:hangingChars="170" w:hanging="408"/>
        <w:rPr>
          <w:rFonts w:ascii="Times New Roman" w:eastAsia="ＭＳ 明朝" w:hAnsi="Times New Roman"/>
          <w:sz w:val="24"/>
          <w:szCs w:val="24"/>
        </w:rPr>
      </w:pPr>
    </w:p>
    <w:p w14:paraId="42F89121" w14:textId="77777777" w:rsidR="004A6FD9" w:rsidRPr="0068165F" w:rsidRDefault="004A6FD9" w:rsidP="004A6FD9">
      <w:pPr>
        <w:rPr>
          <w:rFonts w:ascii="Times New Roman" w:eastAsia="ＭＳ 明朝" w:hAnsi="Times New Roman" w:cs="Times New Roman"/>
          <w:spacing w:val="2"/>
          <w:sz w:val="24"/>
          <w:szCs w:val="24"/>
        </w:rPr>
      </w:pPr>
      <w:bookmarkStart w:id="140" w:name="_Hlk97729461"/>
    </w:p>
    <w:p w14:paraId="54E47288" w14:textId="77777777" w:rsidR="004A6FD9" w:rsidRPr="0068165F" w:rsidRDefault="004A6FD9" w:rsidP="004A6FD9">
      <w:pPr>
        <w:ind w:rightChars="575" w:right="1208"/>
        <w:jc w:val="right"/>
        <w:rPr>
          <w:rFonts w:ascii="Times New Roman" w:eastAsia="ＭＳ 明朝" w:hAnsi="Times New Roman" w:cs="Times New Roman"/>
          <w:spacing w:val="2"/>
          <w:sz w:val="24"/>
          <w:szCs w:val="24"/>
        </w:rPr>
      </w:pPr>
      <w:r w:rsidRPr="0068165F">
        <w:rPr>
          <w:rFonts w:ascii="Times New Roman" w:eastAsia="ＭＳ 明朝" w:hAnsi="Times New Roman" w:hint="eastAsia"/>
          <w:sz w:val="24"/>
          <w:szCs w:val="24"/>
        </w:rPr>
        <w:t>同意日：　　　　年　　月　　日</w:t>
      </w:r>
    </w:p>
    <w:p w14:paraId="5B0AB98D" w14:textId="77777777" w:rsidR="004A6FD9" w:rsidRPr="0068165F" w:rsidRDefault="004A6FD9" w:rsidP="004A6FD9">
      <w:pPr>
        <w:jc w:val="left"/>
        <w:rPr>
          <w:rFonts w:ascii="Times New Roman" w:eastAsia="ＭＳ 明朝" w:hAnsi="Times New Roman" w:cs="Times New Roman"/>
          <w:spacing w:val="2"/>
          <w:sz w:val="24"/>
          <w:szCs w:val="24"/>
        </w:rPr>
      </w:pPr>
    </w:p>
    <w:p w14:paraId="457D3083" w14:textId="77777777" w:rsidR="004A6FD9" w:rsidRPr="0068165F" w:rsidRDefault="004A6FD9" w:rsidP="004A6FD9">
      <w:pPr>
        <w:wordWrap w:val="0"/>
        <w:jc w:val="right"/>
        <w:rPr>
          <w:rFonts w:ascii="Times New Roman" w:eastAsia="ＭＳ 明朝" w:hAnsi="Times New Roman" w:cs="Times New Roman"/>
          <w:spacing w:val="2"/>
          <w:sz w:val="24"/>
          <w:szCs w:val="24"/>
        </w:rPr>
      </w:pPr>
      <w:r w:rsidRPr="0068165F">
        <w:rPr>
          <w:rFonts w:ascii="Times New Roman" w:eastAsia="ＭＳ 明朝" w:hAnsi="Times New Roman" w:hint="eastAsia"/>
          <w:sz w:val="24"/>
          <w:szCs w:val="24"/>
          <w:u w:val="single"/>
        </w:rPr>
        <w:t xml:space="preserve">同　意　者：　　　　　　　　　　　　　　</w:t>
      </w:r>
    </w:p>
    <w:p w14:paraId="6EBAE6B5" w14:textId="77777777" w:rsidR="004A6FD9" w:rsidRPr="0068165F" w:rsidRDefault="004A6FD9" w:rsidP="004A6FD9">
      <w:pPr>
        <w:ind w:rightChars="1800" w:right="3780"/>
        <w:jc w:val="right"/>
        <w:rPr>
          <w:rFonts w:ascii="Times New Roman" w:eastAsia="ＭＳ 明朝" w:hAnsi="Times New Roman"/>
          <w:spacing w:val="2"/>
          <w:sz w:val="24"/>
          <w:szCs w:val="24"/>
        </w:rPr>
      </w:pPr>
      <w:r w:rsidRPr="0068165F">
        <w:rPr>
          <w:rFonts w:ascii="Times New Roman" w:eastAsia="ＭＳ 明朝" w:hAnsi="Times New Roman" w:hint="eastAsia"/>
          <w:spacing w:val="2"/>
          <w:sz w:val="24"/>
          <w:szCs w:val="24"/>
        </w:rPr>
        <w:t>（本人）</w:t>
      </w:r>
    </w:p>
    <w:p w14:paraId="133194C9" w14:textId="77777777" w:rsidR="004A6FD9" w:rsidRPr="0068165F" w:rsidRDefault="004A6FD9" w:rsidP="004A6FD9">
      <w:pPr>
        <w:ind w:right="976"/>
        <w:jc w:val="left"/>
        <w:rPr>
          <w:rFonts w:ascii="Times New Roman" w:eastAsia="ＭＳ 明朝" w:hAnsi="Times New Roman"/>
          <w:spacing w:val="2"/>
          <w:sz w:val="24"/>
          <w:szCs w:val="24"/>
        </w:rPr>
      </w:pPr>
    </w:p>
    <w:p w14:paraId="70258D34" w14:textId="77777777" w:rsidR="004A6FD9" w:rsidRPr="0068165F" w:rsidRDefault="004A6FD9" w:rsidP="004A6FD9">
      <w:pPr>
        <w:wordWrap w:val="0"/>
        <w:jc w:val="right"/>
        <w:rPr>
          <w:rFonts w:ascii="Times New Roman" w:eastAsia="ＭＳ 明朝" w:hAnsi="Times New Roman"/>
          <w:sz w:val="24"/>
          <w:szCs w:val="24"/>
          <w:u w:val="single"/>
        </w:rPr>
      </w:pPr>
      <w:r w:rsidRPr="0068165F">
        <w:rPr>
          <w:rFonts w:ascii="Times New Roman" w:eastAsia="ＭＳ 明朝" w:hAnsi="Times New Roman" w:hint="eastAsia"/>
          <w:sz w:val="24"/>
          <w:szCs w:val="24"/>
          <w:u w:val="single"/>
        </w:rPr>
        <w:t xml:space="preserve">代　諾　者：　　　　　　　　　　　　　　</w:t>
      </w:r>
    </w:p>
    <w:p w14:paraId="6BA6E7D8" w14:textId="77777777" w:rsidR="004A6FD9" w:rsidRPr="0068165F" w:rsidRDefault="004A6FD9" w:rsidP="004A6FD9">
      <w:pPr>
        <w:ind w:rightChars="50" w:right="105"/>
        <w:jc w:val="right"/>
        <w:rPr>
          <w:rFonts w:ascii="Times New Roman" w:eastAsia="ＭＳ 明朝" w:hAnsi="Times New Roman"/>
          <w:spacing w:val="2"/>
          <w:sz w:val="24"/>
          <w:szCs w:val="24"/>
        </w:rPr>
      </w:pPr>
      <w:r w:rsidRPr="0068165F">
        <w:rPr>
          <w:rFonts w:ascii="Times New Roman" w:eastAsia="ＭＳ 明朝" w:hAnsi="Times New Roman" w:hint="eastAsia"/>
          <w:spacing w:val="2"/>
          <w:sz w:val="24"/>
          <w:szCs w:val="24"/>
        </w:rPr>
        <w:t>本人との関係（　　　　　　　　　　　）</w:t>
      </w:r>
    </w:p>
    <w:p w14:paraId="4B28F08A" w14:textId="48E1DBCA" w:rsidR="008405C4" w:rsidRPr="0068165F" w:rsidRDefault="008405C4" w:rsidP="008405C4">
      <w:pPr>
        <w:rPr>
          <w:rFonts w:ascii="Times New Roman" w:eastAsia="ＭＳ 明朝" w:hAnsi="Times New Roman" w:cs="Times New Roman"/>
          <w:sz w:val="24"/>
          <w:szCs w:val="24"/>
        </w:rPr>
      </w:pPr>
      <w:r w:rsidRPr="0068165F">
        <w:rPr>
          <w:rFonts w:ascii="Times New Roman" w:eastAsia="ＭＳ 明朝" w:hAnsi="Times New Roman" w:hint="eastAsia"/>
          <w:noProof/>
          <w:spacing w:val="2"/>
          <w:sz w:val="24"/>
          <w:szCs w:val="24"/>
        </w:rPr>
        <mc:AlternateContent>
          <mc:Choice Requires="wps">
            <w:drawing>
              <wp:anchor distT="0" distB="0" distL="114300" distR="114300" simplePos="0" relativeHeight="251659264" behindDoc="0" locked="0" layoutInCell="1" allowOverlap="1" wp14:anchorId="2AE4B2B8" wp14:editId="677DDB46">
                <wp:simplePos x="0" y="0"/>
                <wp:positionH relativeFrom="margin">
                  <wp:align>right</wp:align>
                </wp:positionH>
                <wp:positionV relativeFrom="paragraph">
                  <wp:posOffset>104775</wp:posOffset>
                </wp:positionV>
                <wp:extent cx="6162675" cy="3048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162675"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25066" id="正方形/長方形 1" o:spid="_x0000_s1026" style="position:absolute;left:0;text-align:left;margin-left:434.05pt;margin-top:8.25pt;width:485.25pt;height:2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" filled="f" strokecolor="black [3213]" strokeweight="1pt">
                <w10:wrap anchorx="margin"/>
              </v:rect>
            </w:pict>
          </mc:Fallback>
        </mc:AlternateContent>
      </w:r>
    </w:p>
    <w:p w14:paraId="7D192F4B" w14:textId="12E558A1" w:rsidR="004A6FD9" w:rsidRPr="0068165F" w:rsidRDefault="00EB5AF3" w:rsidP="00530D0A">
      <w:pPr>
        <w:ind w:firstLineChars="100" w:firstLine="240"/>
        <w:rPr>
          <w:rFonts w:ascii="Times New Roman" w:eastAsia="ＭＳ 明朝" w:hAnsi="Times New Roman" w:cs="Times New Roman"/>
          <w:color w:val="0070C0"/>
          <w:sz w:val="24"/>
          <w:szCs w:val="24"/>
        </w:rPr>
      </w:pPr>
      <w:bookmarkStart w:id="141" w:name="_Hlk183185213"/>
      <w:bookmarkStart w:id="142" w:name="_Hlk191548889"/>
      <w:r w:rsidRPr="0068165F">
        <w:rPr>
          <w:rFonts w:ascii="Times New Roman" w:eastAsia="ＭＳ 明朝" w:hAnsi="Times New Roman" w:cs="Times New Roman" w:hint="eastAsia"/>
          <w:color w:val="0070C0"/>
          <w:sz w:val="24"/>
          <w:szCs w:val="24"/>
        </w:rPr>
        <w:t>この研究</w:t>
      </w:r>
      <w:r w:rsidR="008405C4" w:rsidRPr="0068165F">
        <w:rPr>
          <w:rFonts w:ascii="Times New Roman" w:eastAsia="ＭＳ 明朝" w:hAnsi="Times New Roman" w:cs="Times New Roman" w:hint="eastAsia"/>
          <w:color w:val="0070C0"/>
          <w:sz w:val="24"/>
          <w:szCs w:val="24"/>
        </w:rPr>
        <w:t>で得られた試料・情報の二次利用について</w:t>
      </w:r>
      <w:r w:rsidRPr="0068165F">
        <w:rPr>
          <w:rFonts w:ascii="Times New Roman" w:eastAsia="ＭＳ 明朝" w:hAnsi="Times New Roman" w:cs="Times New Roman" w:hint="eastAsia"/>
          <w:color w:val="0070C0"/>
          <w:sz w:val="24"/>
          <w:szCs w:val="24"/>
        </w:rPr>
        <w:t xml:space="preserve"> </w:t>
      </w:r>
      <w:r w:rsidR="008405C4" w:rsidRPr="0068165F">
        <w:rPr>
          <w:rFonts w:ascii="Times New Roman" w:eastAsia="ＭＳ 明朝" w:hAnsi="Times New Roman" w:cs="Times New Roman" w:hint="eastAsia"/>
          <w:color w:val="0070C0"/>
          <w:sz w:val="24"/>
          <w:szCs w:val="24"/>
        </w:rPr>
        <w:t>□同意します</w:t>
      </w:r>
      <w:r w:rsidR="0086508F" w:rsidRPr="0068165F">
        <w:rPr>
          <w:rFonts w:ascii="Times New Roman" w:eastAsia="ＭＳ 明朝" w:hAnsi="Times New Roman" w:cs="Times New Roman" w:hint="eastAsia"/>
          <w:color w:val="0070C0"/>
          <w:sz w:val="24"/>
          <w:szCs w:val="24"/>
        </w:rPr>
        <w:t>。</w:t>
      </w:r>
      <w:r w:rsidRPr="0068165F">
        <w:rPr>
          <w:rFonts w:ascii="Times New Roman" w:eastAsia="ＭＳ 明朝" w:hAnsi="Times New Roman" w:cs="Times New Roman" w:hint="eastAsia"/>
          <w:color w:val="0070C0"/>
          <w:sz w:val="24"/>
          <w:szCs w:val="24"/>
        </w:rPr>
        <w:t xml:space="preserve"> </w:t>
      </w:r>
      <w:r w:rsidR="008405C4" w:rsidRPr="0068165F">
        <w:rPr>
          <w:rFonts w:ascii="Times New Roman" w:eastAsia="ＭＳ 明朝" w:hAnsi="Times New Roman" w:cs="Times New Roman" w:hint="eastAsia"/>
          <w:color w:val="0070C0"/>
          <w:sz w:val="24"/>
          <w:szCs w:val="24"/>
        </w:rPr>
        <w:t>□同意しません</w:t>
      </w:r>
      <w:r w:rsidR="0086508F" w:rsidRPr="0068165F">
        <w:rPr>
          <w:rFonts w:ascii="Times New Roman" w:eastAsia="ＭＳ 明朝" w:hAnsi="Times New Roman" w:cs="Times New Roman" w:hint="eastAsia"/>
          <w:color w:val="0070C0"/>
          <w:sz w:val="24"/>
          <w:szCs w:val="24"/>
        </w:rPr>
        <w:t>。</w:t>
      </w:r>
    </w:p>
    <w:bookmarkEnd w:id="141"/>
    <w:p w14:paraId="4A384AC1" w14:textId="77777777" w:rsidR="004A6FD9" w:rsidRPr="0068165F" w:rsidRDefault="004A6FD9" w:rsidP="004A6FD9">
      <w:pPr>
        <w:rPr>
          <w:rFonts w:ascii="Times New Roman" w:eastAsia="ＭＳ 明朝" w:hAnsi="Times New Roman" w:cs="Times New Roman"/>
          <w:spacing w:val="2"/>
          <w:sz w:val="24"/>
          <w:szCs w:val="24"/>
        </w:rPr>
      </w:pPr>
    </w:p>
    <w:bookmarkEnd w:id="142"/>
    <w:p w14:paraId="6C98A75A" w14:textId="14E7DAA3" w:rsidR="004A6FD9" w:rsidRPr="0068165F" w:rsidRDefault="004A6FD9" w:rsidP="004A6FD9">
      <w:pPr>
        <w:ind w:firstLineChars="100" w:firstLine="240"/>
        <w:rPr>
          <w:rFonts w:ascii="Times New Roman" w:eastAsia="ＭＳ 明朝" w:hAnsi="Times New Roman" w:cs="Times New Roman"/>
          <w:spacing w:val="2"/>
          <w:sz w:val="24"/>
          <w:szCs w:val="24"/>
        </w:rPr>
      </w:pPr>
      <w:r w:rsidRPr="0068165F">
        <w:rPr>
          <w:rFonts w:ascii="Times New Roman" w:eastAsia="ＭＳ 明朝" w:hAnsi="Times New Roman" w:hint="eastAsia"/>
          <w:sz w:val="24"/>
          <w:szCs w:val="24"/>
        </w:rPr>
        <w:t>私は、</w:t>
      </w:r>
      <w:r w:rsidR="00EB5AF3" w:rsidRPr="0068165F">
        <w:rPr>
          <w:rFonts w:ascii="Times New Roman" w:eastAsia="ＭＳ 明朝" w:hAnsi="Times New Roman" w:hint="eastAsia"/>
          <w:sz w:val="24"/>
          <w:szCs w:val="24"/>
        </w:rPr>
        <w:t>この研究</w:t>
      </w:r>
      <w:r w:rsidRPr="0068165F">
        <w:rPr>
          <w:rFonts w:ascii="Times New Roman" w:eastAsia="ＭＳ 明朝" w:hAnsi="Times New Roman" w:hint="eastAsia"/>
          <w:sz w:val="24"/>
          <w:szCs w:val="24"/>
        </w:rPr>
        <w:t>に関する説明を行い、自由意思による同意が得られたことを確認しました。</w:t>
      </w:r>
    </w:p>
    <w:p w14:paraId="37590E59" w14:textId="77777777" w:rsidR="004A6FD9" w:rsidRPr="0068165F" w:rsidRDefault="004A6FD9" w:rsidP="004A6FD9">
      <w:pPr>
        <w:rPr>
          <w:rFonts w:ascii="Times New Roman" w:eastAsia="ＭＳ 明朝" w:hAnsi="Times New Roman" w:cs="Times New Roman"/>
          <w:spacing w:val="2"/>
          <w:sz w:val="24"/>
          <w:szCs w:val="24"/>
        </w:rPr>
      </w:pPr>
    </w:p>
    <w:p w14:paraId="7C1E617B" w14:textId="77777777" w:rsidR="004A6FD9" w:rsidRPr="0068165F" w:rsidRDefault="004A6FD9" w:rsidP="004A6FD9">
      <w:pPr>
        <w:ind w:rightChars="575" w:right="1208"/>
        <w:jc w:val="right"/>
        <w:rPr>
          <w:rFonts w:ascii="Times New Roman" w:eastAsia="ＭＳ 明朝" w:hAnsi="Times New Roman" w:cs="Times New Roman"/>
          <w:spacing w:val="2"/>
          <w:sz w:val="24"/>
          <w:szCs w:val="24"/>
        </w:rPr>
      </w:pPr>
      <w:r w:rsidRPr="0068165F">
        <w:rPr>
          <w:rFonts w:ascii="Times New Roman" w:eastAsia="ＭＳ 明朝" w:hAnsi="Times New Roman" w:hint="eastAsia"/>
          <w:sz w:val="24"/>
          <w:szCs w:val="24"/>
        </w:rPr>
        <w:t>説明日：　　　　年　　月　　日</w:t>
      </w:r>
    </w:p>
    <w:p w14:paraId="348EB1E2" w14:textId="77777777" w:rsidR="004A6FD9" w:rsidRPr="0068165F" w:rsidRDefault="004A6FD9" w:rsidP="004A6FD9">
      <w:pPr>
        <w:rPr>
          <w:rFonts w:ascii="Times New Roman" w:eastAsia="ＭＳ 明朝" w:hAnsi="Times New Roman" w:cs="Times New Roman"/>
          <w:sz w:val="24"/>
          <w:szCs w:val="24"/>
        </w:rPr>
      </w:pPr>
    </w:p>
    <w:p w14:paraId="614AEADD" w14:textId="77777777" w:rsidR="004A6FD9" w:rsidRPr="0068165F" w:rsidRDefault="004A6FD9" w:rsidP="004A6FD9">
      <w:pPr>
        <w:wordWrap w:val="0"/>
        <w:jc w:val="right"/>
        <w:rPr>
          <w:rFonts w:ascii="Times New Roman" w:eastAsia="ＭＳ 明朝" w:hAnsi="Times New Roman"/>
          <w:kern w:val="0"/>
          <w:sz w:val="24"/>
          <w:szCs w:val="24"/>
          <w:u w:val="single"/>
        </w:rPr>
      </w:pPr>
      <w:r w:rsidRPr="0068165F">
        <w:rPr>
          <w:rFonts w:ascii="Times New Roman" w:eastAsia="ＭＳ 明朝" w:hAnsi="Times New Roman" w:hint="eastAsia"/>
          <w:kern w:val="0"/>
          <w:sz w:val="24"/>
          <w:szCs w:val="24"/>
          <w:u w:val="single"/>
        </w:rPr>
        <w:t xml:space="preserve">説明担当者：　　　　　　　　　　　　　　</w:t>
      </w:r>
    </w:p>
    <w:p w14:paraId="1AD02149" w14:textId="75E8CAF7" w:rsidR="00384815" w:rsidRPr="0068165F" w:rsidRDefault="000D327F" w:rsidP="009A7AC2">
      <w:pPr>
        <w:suppressAutoHyphens/>
        <w:wordWrap w:val="0"/>
        <w:jc w:val="right"/>
        <w:textAlignment w:val="baseline"/>
        <w:rPr>
          <w:rFonts w:ascii="Times New Roman" w:eastAsia="ＭＳ 明朝" w:hAnsi="Times New Roman"/>
          <w:color w:val="000000"/>
          <w:sz w:val="24"/>
          <w:szCs w:val="24"/>
          <w:u w:val="single"/>
        </w:rPr>
      </w:pPr>
      <w:r w:rsidRPr="0068165F">
        <w:rPr>
          <w:rFonts w:ascii="Times New Roman" w:eastAsia="ＭＳ 明朝" w:hAnsi="Times New Roman" w:hint="eastAsia"/>
          <w:color w:val="000000"/>
          <w:sz w:val="24"/>
          <w:szCs w:val="24"/>
          <w:u w:val="single"/>
        </w:rPr>
        <w:t>部署</w:t>
      </w:r>
      <w:r w:rsidR="004A6FD9" w:rsidRPr="0068165F">
        <w:rPr>
          <w:rFonts w:ascii="Times New Roman" w:eastAsia="ＭＳ 明朝" w:hAnsi="Times New Roman" w:hint="eastAsia"/>
          <w:color w:val="000000"/>
          <w:sz w:val="24"/>
          <w:szCs w:val="24"/>
          <w:u w:val="single"/>
        </w:rPr>
        <w:t xml:space="preserve">・職名：　　　　　　　　　　　　　　</w:t>
      </w:r>
      <w:bookmarkEnd w:id="140"/>
    </w:p>
    <w:sectPr w:rsidR="00384815" w:rsidRPr="0068165F" w:rsidSect="009A7AC2">
      <w:type w:val="continuous"/>
      <w:pgSz w:w="11906" w:h="16838" w:code="9"/>
      <w:pgMar w:top="1440" w:right="1080" w:bottom="1440" w:left="1080" w:header="340" w:footer="340" w:gutter="0"/>
      <w:pgNumType w:start="1"/>
      <w:cols w:space="720"/>
      <w:noEndnote/>
      <w:docGrid w:linePitch="32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7334E" w14:textId="77777777" w:rsidR="00F13EF5" w:rsidRDefault="00F13EF5" w:rsidP="001C3EC1">
      <w:r>
        <w:separator/>
      </w:r>
    </w:p>
  </w:endnote>
  <w:endnote w:type="continuationSeparator" w:id="0">
    <w:p w14:paraId="79281409" w14:textId="77777777" w:rsidR="00F13EF5" w:rsidRDefault="00F13EF5" w:rsidP="001C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8125906"/>
      <w:docPartObj>
        <w:docPartGallery w:val="Page Numbers (Bottom of Page)"/>
        <w:docPartUnique/>
      </w:docPartObj>
    </w:sdtPr>
    <w:sdtContent>
      <w:p w14:paraId="7C88C2E8" w14:textId="09330B96" w:rsidR="008F1448" w:rsidRDefault="008F1448">
        <w:pPr>
          <w:pStyle w:val="a8"/>
          <w:jc w:val="center"/>
        </w:pPr>
        <w:r>
          <w:fldChar w:fldCharType="begin"/>
        </w:r>
        <w:r>
          <w:instrText>PAGE   \* MERGEFORMAT</w:instrText>
        </w:r>
        <w:r>
          <w:fldChar w:fldCharType="separate"/>
        </w:r>
        <w:r>
          <w:rPr>
            <w:lang w:val="ja-JP"/>
          </w:rPr>
          <w:t>2</w:t>
        </w:r>
        <w:r>
          <w:fldChar w:fldCharType="end"/>
        </w:r>
      </w:p>
    </w:sdtContent>
  </w:sdt>
  <w:p w14:paraId="0DBD1F72" w14:textId="77777777" w:rsidR="00DA0385" w:rsidRDefault="00DA0385">
    <w:pPr>
      <w:autoSpaceDE w:val="0"/>
      <w:autoSpaceDN w:val="0"/>
      <w:jc w:val="left"/>
      <w:rPr>
        <w:rFonts w:hAnsi="Century"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03D5B" w14:textId="77777777" w:rsidR="00F13EF5" w:rsidRDefault="00F13EF5" w:rsidP="001C3EC1">
      <w:r>
        <w:separator/>
      </w:r>
    </w:p>
  </w:footnote>
  <w:footnote w:type="continuationSeparator" w:id="0">
    <w:p w14:paraId="4DF85C5E" w14:textId="77777777" w:rsidR="00F13EF5" w:rsidRDefault="00F13EF5" w:rsidP="001C3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04C0F" w14:textId="7EBF6EC5" w:rsidR="008F1448" w:rsidRPr="00763CAC" w:rsidRDefault="008F1448" w:rsidP="00763CAC">
    <w:pPr>
      <w:tabs>
        <w:tab w:val="center" w:pos="4252"/>
        <w:tab w:val="right" w:pos="8504"/>
      </w:tabs>
      <w:snapToGrid w:val="0"/>
      <w:jc w:val="right"/>
      <w:rPr>
        <w:rFonts w:ascii="Times New Roman" w:hAnsi="Times New Roman"/>
      </w:rPr>
    </w:pPr>
    <w:r w:rsidRPr="00763CAC">
      <w:rPr>
        <w:rFonts w:ascii="Times New Roman" w:eastAsia="ＭＳ 明朝" w:hAnsi="Times New Roman" w:cs="Times New Roman" w:hint="eastAsia"/>
        <w:kern w:val="0"/>
        <w:sz w:val="22"/>
      </w:rPr>
      <w:t>様式</w:t>
    </w:r>
    <w:r w:rsidR="00F03633">
      <w:rPr>
        <w:rFonts w:ascii="Times New Roman" w:eastAsia="ＭＳ 明朝" w:hAnsi="Times New Roman" w:cs="Times New Roman"/>
        <w:kern w:val="0"/>
        <w:sz w:val="22"/>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23619" w14:textId="36C9B486" w:rsidR="00763CAC" w:rsidRPr="00763CAC" w:rsidRDefault="00763CAC" w:rsidP="00763CAC">
    <w:pPr>
      <w:tabs>
        <w:tab w:val="center" w:pos="4252"/>
        <w:tab w:val="right" w:pos="8504"/>
      </w:tabs>
      <w:snapToGrid w:val="0"/>
      <w:jc w:val="right"/>
      <w:rPr>
        <w:rFonts w:ascii="Times New Roman" w:hAnsi="Times New Roman"/>
      </w:rPr>
    </w:pPr>
    <w:r w:rsidRPr="00763CAC">
      <w:rPr>
        <w:rFonts w:ascii="Times New Roman" w:eastAsia="ＭＳ 明朝" w:hAnsi="Times New Roman" w:cs="Times New Roman" w:hint="eastAsia"/>
        <w:kern w:val="0"/>
        <w:sz w:val="22"/>
      </w:rPr>
      <w:t>様式</w:t>
    </w:r>
    <w:r w:rsidRPr="00763CAC">
      <w:rPr>
        <w:rFonts w:ascii="Times New Roman" w:eastAsia="ＭＳ 明朝" w:hAnsi="Times New Roman" w:cs="Times New Roman"/>
        <w:kern w:val="0"/>
        <w:sz w:val="22"/>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00F6E"/>
    <w:multiLevelType w:val="hybridMultilevel"/>
    <w:tmpl w:val="2CA899AA"/>
    <w:lvl w:ilvl="0" w:tplc="1A407C1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5857AD"/>
    <w:multiLevelType w:val="hybridMultilevel"/>
    <w:tmpl w:val="80780278"/>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A704A0"/>
    <w:multiLevelType w:val="hybridMultilevel"/>
    <w:tmpl w:val="549ECC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A82AE8"/>
    <w:multiLevelType w:val="hybridMultilevel"/>
    <w:tmpl w:val="8104FAE6"/>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80549E"/>
    <w:multiLevelType w:val="hybridMultilevel"/>
    <w:tmpl w:val="0DACBF76"/>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E16625"/>
    <w:multiLevelType w:val="hybridMultilevel"/>
    <w:tmpl w:val="2AD8025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0A1233"/>
    <w:multiLevelType w:val="hybridMultilevel"/>
    <w:tmpl w:val="E36070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01E141A"/>
    <w:multiLevelType w:val="hybridMultilevel"/>
    <w:tmpl w:val="B2C2626A"/>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0E3770E"/>
    <w:multiLevelType w:val="hybridMultilevel"/>
    <w:tmpl w:val="7C4835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8F17CB6"/>
    <w:multiLevelType w:val="hybridMultilevel"/>
    <w:tmpl w:val="35D0CF80"/>
    <w:lvl w:ilvl="0" w:tplc="06B83090">
      <w:numFmt w:val="bullet"/>
      <w:lvlText w:val="・"/>
      <w:lvlJc w:val="left"/>
      <w:pPr>
        <w:ind w:left="42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F5D7953"/>
    <w:multiLevelType w:val="hybridMultilevel"/>
    <w:tmpl w:val="80CEFC00"/>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23A33AB"/>
    <w:multiLevelType w:val="hybridMultilevel"/>
    <w:tmpl w:val="A956D6D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40B0397"/>
    <w:multiLevelType w:val="hybridMultilevel"/>
    <w:tmpl w:val="B4CC68EE"/>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76C189F"/>
    <w:multiLevelType w:val="hybridMultilevel"/>
    <w:tmpl w:val="4CA6F4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95C75F4"/>
    <w:multiLevelType w:val="hybridMultilevel"/>
    <w:tmpl w:val="5B8454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C894740"/>
    <w:multiLevelType w:val="hybridMultilevel"/>
    <w:tmpl w:val="5BBA418C"/>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CC7793C"/>
    <w:multiLevelType w:val="hybridMultilevel"/>
    <w:tmpl w:val="7C2074E0"/>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0613E20"/>
    <w:multiLevelType w:val="hybridMultilevel"/>
    <w:tmpl w:val="25F22304"/>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454CD8"/>
    <w:multiLevelType w:val="hybridMultilevel"/>
    <w:tmpl w:val="DBB67D64"/>
    <w:lvl w:ilvl="0" w:tplc="F3A8180E">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8A1320F"/>
    <w:multiLevelType w:val="hybridMultilevel"/>
    <w:tmpl w:val="7AF8DE2C"/>
    <w:lvl w:ilvl="0" w:tplc="FD4CD13A">
      <w:start w:val="8"/>
      <w:numFmt w:val="bullet"/>
      <w:lvlText w:val="◇"/>
      <w:lvlJc w:val="left"/>
      <w:pPr>
        <w:ind w:left="988" w:hanging="420"/>
      </w:pPr>
      <w:rPr>
        <w:rFonts w:ascii="MS UI Gothic" w:eastAsia="MS UI Gothic" w:hAnsi="MS UI Gothic" w:cs="Times New Roman" w:hint="eastAsia"/>
        <w:sz w:val="21"/>
        <w:szCs w:val="21"/>
        <w:lang w:val="en-US"/>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0" w15:restartNumberingAfterBreak="0">
    <w:nsid w:val="3DE40350"/>
    <w:multiLevelType w:val="hybridMultilevel"/>
    <w:tmpl w:val="9AC061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087EC5"/>
    <w:multiLevelType w:val="hybridMultilevel"/>
    <w:tmpl w:val="28E64A26"/>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2" w15:restartNumberingAfterBreak="0">
    <w:nsid w:val="414A0253"/>
    <w:multiLevelType w:val="hybridMultilevel"/>
    <w:tmpl w:val="9A4A739E"/>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B655A7"/>
    <w:multiLevelType w:val="hybridMultilevel"/>
    <w:tmpl w:val="780624A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BEF67AC"/>
    <w:multiLevelType w:val="hybridMultilevel"/>
    <w:tmpl w:val="FB3CF3C4"/>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D836EC3"/>
    <w:multiLevelType w:val="hybridMultilevel"/>
    <w:tmpl w:val="F9386A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1876AD4"/>
    <w:multiLevelType w:val="hybridMultilevel"/>
    <w:tmpl w:val="0512F92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1A861C4"/>
    <w:multiLevelType w:val="hybridMultilevel"/>
    <w:tmpl w:val="85C42EF2"/>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AA11D0"/>
    <w:multiLevelType w:val="hybridMultilevel"/>
    <w:tmpl w:val="12DAB3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6AB28F9"/>
    <w:multiLevelType w:val="hybridMultilevel"/>
    <w:tmpl w:val="2BC2091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7BB5CD0"/>
    <w:multiLevelType w:val="hybridMultilevel"/>
    <w:tmpl w:val="BED45DC0"/>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8F755CE"/>
    <w:multiLevelType w:val="hybridMultilevel"/>
    <w:tmpl w:val="EFD43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9F5636E"/>
    <w:multiLevelType w:val="hybridMultilevel"/>
    <w:tmpl w:val="87BCC056"/>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B4069E3"/>
    <w:multiLevelType w:val="hybridMultilevel"/>
    <w:tmpl w:val="0E44A506"/>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956C23"/>
    <w:multiLevelType w:val="hybridMultilevel"/>
    <w:tmpl w:val="B5027A3E"/>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2B02BA9"/>
    <w:multiLevelType w:val="hybridMultilevel"/>
    <w:tmpl w:val="455A1FE8"/>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9EB6CF4"/>
    <w:multiLevelType w:val="hybridMultilevel"/>
    <w:tmpl w:val="3132DC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C215167"/>
    <w:multiLevelType w:val="hybridMultilevel"/>
    <w:tmpl w:val="480C61DC"/>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5C4AFA"/>
    <w:multiLevelType w:val="hybridMultilevel"/>
    <w:tmpl w:val="43185662"/>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29480239">
    <w:abstractNumId w:val="5"/>
  </w:num>
  <w:num w:numId="2" w16cid:durableId="487281597">
    <w:abstractNumId w:val="8"/>
  </w:num>
  <w:num w:numId="3" w16cid:durableId="1617060697">
    <w:abstractNumId w:val="6"/>
  </w:num>
  <w:num w:numId="4" w16cid:durableId="911235321">
    <w:abstractNumId w:val="14"/>
  </w:num>
  <w:num w:numId="5" w16cid:durableId="719673359">
    <w:abstractNumId w:val="20"/>
  </w:num>
  <w:num w:numId="6" w16cid:durableId="1024477917">
    <w:abstractNumId w:val="25"/>
  </w:num>
  <w:num w:numId="7" w16cid:durableId="1318343639">
    <w:abstractNumId w:val="31"/>
  </w:num>
  <w:num w:numId="8" w16cid:durableId="564337321">
    <w:abstractNumId w:val="13"/>
  </w:num>
  <w:num w:numId="9" w16cid:durableId="1086610435">
    <w:abstractNumId w:val="36"/>
  </w:num>
  <w:num w:numId="10" w16cid:durableId="645283856">
    <w:abstractNumId w:val="2"/>
  </w:num>
  <w:num w:numId="11" w16cid:durableId="1257666504">
    <w:abstractNumId w:val="28"/>
  </w:num>
  <w:num w:numId="12" w16cid:durableId="1538465829">
    <w:abstractNumId w:val="26"/>
  </w:num>
  <w:num w:numId="13" w16cid:durableId="1543444397">
    <w:abstractNumId w:val="10"/>
  </w:num>
  <w:num w:numId="14" w16cid:durableId="119961033">
    <w:abstractNumId w:val="34"/>
  </w:num>
  <w:num w:numId="15" w16cid:durableId="1158419680">
    <w:abstractNumId w:val="24"/>
  </w:num>
  <w:num w:numId="16" w16cid:durableId="510221543">
    <w:abstractNumId w:val="4"/>
  </w:num>
  <w:num w:numId="17" w16cid:durableId="1887795685">
    <w:abstractNumId w:val="35"/>
  </w:num>
  <w:num w:numId="18" w16cid:durableId="128326491">
    <w:abstractNumId w:val="9"/>
  </w:num>
  <w:num w:numId="19" w16cid:durableId="1815756365">
    <w:abstractNumId w:val="23"/>
  </w:num>
  <w:num w:numId="20" w16cid:durableId="907113270">
    <w:abstractNumId w:val="27"/>
  </w:num>
  <w:num w:numId="21" w16cid:durableId="449666199">
    <w:abstractNumId w:val="1"/>
  </w:num>
  <w:num w:numId="22" w16cid:durableId="2119442088">
    <w:abstractNumId w:val="30"/>
  </w:num>
  <w:num w:numId="23" w16cid:durableId="2073887763">
    <w:abstractNumId w:val="16"/>
  </w:num>
  <w:num w:numId="24" w16cid:durableId="1586382827">
    <w:abstractNumId w:val="12"/>
  </w:num>
  <w:num w:numId="25" w16cid:durableId="941693355">
    <w:abstractNumId w:val="32"/>
  </w:num>
  <w:num w:numId="26" w16cid:durableId="1973367153">
    <w:abstractNumId w:val="0"/>
  </w:num>
  <w:num w:numId="27" w16cid:durableId="873007925">
    <w:abstractNumId w:val="33"/>
  </w:num>
  <w:num w:numId="28" w16cid:durableId="650059165">
    <w:abstractNumId w:val="17"/>
  </w:num>
  <w:num w:numId="29" w16cid:durableId="748843208">
    <w:abstractNumId w:val="37"/>
  </w:num>
  <w:num w:numId="30" w16cid:durableId="813254693">
    <w:abstractNumId w:val="11"/>
  </w:num>
  <w:num w:numId="31" w16cid:durableId="604465503">
    <w:abstractNumId w:val="29"/>
  </w:num>
  <w:num w:numId="32" w16cid:durableId="295379957">
    <w:abstractNumId w:val="7"/>
  </w:num>
  <w:num w:numId="33" w16cid:durableId="570773797">
    <w:abstractNumId w:val="22"/>
  </w:num>
  <w:num w:numId="34" w16cid:durableId="1195147171">
    <w:abstractNumId w:val="15"/>
  </w:num>
  <w:num w:numId="35" w16cid:durableId="514728743">
    <w:abstractNumId w:val="38"/>
  </w:num>
  <w:num w:numId="36" w16cid:durableId="1614171260">
    <w:abstractNumId w:val="21"/>
  </w:num>
  <w:num w:numId="37" w16cid:durableId="843474078">
    <w:abstractNumId w:val="3"/>
  </w:num>
  <w:num w:numId="38" w16cid:durableId="1741830906">
    <w:abstractNumId w:val="18"/>
  </w:num>
  <w:num w:numId="39" w16cid:durableId="542638299">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巌 杉谷">
    <w15:presenceInfo w15:providerId="Windows Live" w15:userId="ae933dceb3de4f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0A6"/>
    <w:rsid w:val="00002319"/>
    <w:rsid w:val="00010232"/>
    <w:rsid w:val="0001274C"/>
    <w:rsid w:val="00012D84"/>
    <w:rsid w:val="000427D4"/>
    <w:rsid w:val="000472F2"/>
    <w:rsid w:val="00047DFB"/>
    <w:rsid w:val="00050D12"/>
    <w:rsid w:val="000530F7"/>
    <w:rsid w:val="00055115"/>
    <w:rsid w:val="00055365"/>
    <w:rsid w:val="00057000"/>
    <w:rsid w:val="00060242"/>
    <w:rsid w:val="0007758D"/>
    <w:rsid w:val="000B70C0"/>
    <w:rsid w:val="000C22FB"/>
    <w:rsid w:val="000D327F"/>
    <w:rsid w:val="000D6D26"/>
    <w:rsid w:val="000E52F5"/>
    <w:rsid w:val="000E5AC3"/>
    <w:rsid w:val="00101113"/>
    <w:rsid w:val="0010539E"/>
    <w:rsid w:val="00151AAE"/>
    <w:rsid w:val="001526FA"/>
    <w:rsid w:val="001530B4"/>
    <w:rsid w:val="00153BD9"/>
    <w:rsid w:val="00176B26"/>
    <w:rsid w:val="00183AB7"/>
    <w:rsid w:val="00192008"/>
    <w:rsid w:val="001A2108"/>
    <w:rsid w:val="001B5F3C"/>
    <w:rsid w:val="001B6374"/>
    <w:rsid w:val="001C3EC1"/>
    <w:rsid w:val="001D389E"/>
    <w:rsid w:val="001E053E"/>
    <w:rsid w:val="001E7C87"/>
    <w:rsid w:val="001F7813"/>
    <w:rsid w:val="0020484C"/>
    <w:rsid w:val="002060AF"/>
    <w:rsid w:val="00206B64"/>
    <w:rsid w:val="00207685"/>
    <w:rsid w:val="002139FA"/>
    <w:rsid w:val="00216DA0"/>
    <w:rsid w:val="00236904"/>
    <w:rsid w:val="00241553"/>
    <w:rsid w:val="00272264"/>
    <w:rsid w:val="002871C7"/>
    <w:rsid w:val="0029245D"/>
    <w:rsid w:val="0029615F"/>
    <w:rsid w:val="002A1032"/>
    <w:rsid w:val="002B5B87"/>
    <w:rsid w:val="002C4BFD"/>
    <w:rsid w:val="002E3516"/>
    <w:rsid w:val="003031E9"/>
    <w:rsid w:val="00305D10"/>
    <w:rsid w:val="00314044"/>
    <w:rsid w:val="0033033D"/>
    <w:rsid w:val="003412F0"/>
    <w:rsid w:val="003476AF"/>
    <w:rsid w:val="003545DB"/>
    <w:rsid w:val="003757A0"/>
    <w:rsid w:val="00381FBA"/>
    <w:rsid w:val="00384815"/>
    <w:rsid w:val="00393E82"/>
    <w:rsid w:val="003A3793"/>
    <w:rsid w:val="003B1C6E"/>
    <w:rsid w:val="003B37A6"/>
    <w:rsid w:val="003B64B0"/>
    <w:rsid w:val="003F0848"/>
    <w:rsid w:val="0043603A"/>
    <w:rsid w:val="00436D79"/>
    <w:rsid w:val="00452534"/>
    <w:rsid w:val="00456A19"/>
    <w:rsid w:val="00463A82"/>
    <w:rsid w:val="00480DA5"/>
    <w:rsid w:val="004A6FD9"/>
    <w:rsid w:val="004C54F0"/>
    <w:rsid w:val="004C6816"/>
    <w:rsid w:val="004E260D"/>
    <w:rsid w:val="004E69C4"/>
    <w:rsid w:val="00501987"/>
    <w:rsid w:val="0052074F"/>
    <w:rsid w:val="00530D0A"/>
    <w:rsid w:val="00552FDE"/>
    <w:rsid w:val="00571685"/>
    <w:rsid w:val="0059387E"/>
    <w:rsid w:val="00593EED"/>
    <w:rsid w:val="005B0720"/>
    <w:rsid w:val="005D6DAE"/>
    <w:rsid w:val="00623BF2"/>
    <w:rsid w:val="00633233"/>
    <w:rsid w:val="00633A07"/>
    <w:rsid w:val="006367DD"/>
    <w:rsid w:val="0065274E"/>
    <w:rsid w:val="006530FA"/>
    <w:rsid w:val="00653CF6"/>
    <w:rsid w:val="00673B81"/>
    <w:rsid w:val="0068165F"/>
    <w:rsid w:val="006925AC"/>
    <w:rsid w:val="006A28C9"/>
    <w:rsid w:val="006C5794"/>
    <w:rsid w:val="006E3D26"/>
    <w:rsid w:val="00703F31"/>
    <w:rsid w:val="0072445A"/>
    <w:rsid w:val="00755D88"/>
    <w:rsid w:val="0076261A"/>
    <w:rsid w:val="00763CAC"/>
    <w:rsid w:val="007667F8"/>
    <w:rsid w:val="00770656"/>
    <w:rsid w:val="00780FDA"/>
    <w:rsid w:val="00781F57"/>
    <w:rsid w:val="007C0499"/>
    <w:rsid w:val="007D2A08"/>
    <w:rsid w:val="007D4546"/>
    <w:rsid w:val="007E3091"/>
    <w:rsid w:val="007E3DBA"/>
    <w:rsid w:val="008405C4"/>
    <w:rsid w:val="00853F0A"/>
    <w:rsid w:val="008557C1"/>
    <w:rsid w:val="0086508F"/>
    <w:rsid w:val="00872BD2"/>
    <w:rsid w:val="008938EE"/>
    <w:rsid w:val="00893AEB"/>
    <w:rsid w:val="008A306D"/>
    <w:rsid w:val="008B40C2"/>
    <w:rsid w:val="008E3B53"/>
    <w:rsid w:val="008F0B15"/>
    <w:rsid w:val="008F1448"/>
    <w:rsid w:val="008F1C75"/>
    <w:rsid w:val="00901907"/>
    <w:rsid w:val="00903BED"/>
    <w:rsid w:val="00903D3B"/>
    <w:rsid w:val="0090493F"/>
    <w:rsid w:val="00906C73"/>
    <w:rsid w:val="00911C2D"/>
    <w:rsid w:val="00927754"/>
    <w:rsid w:val="00931DB0"/>
    <w:rsid w:val="00940F65"/>
    <w:rsid w:val="0097106C"/>
    <w:rsid w:val="00977854"/>
    <w:rsid w:val="00980735"/>
    <w:rsid w:val="00981015"/>
    <w:rsid w:val="009843BA"/>
    <w:rsid w:val="009A7AC2"/>
    <w:rsid w:val="009A7C81"/>
    <w:rsid w:val="009D0964"/>
    <w:rsid w:val="009D47F7"/>
    <w:rsid w:val="009E0A4C"/>
    <w:rsid w:val="00A34E50"/>
    <w:rsid w:val="00A502A1"/>
    <w:rsid w:val="00A55B58"/>
    <w:rsid w:val="00A74AAE"/>
    <w:rsid w:val="00A76CBB"/>
    <w:rsid w:val="00A87564"/>
    <w:rsid w:val="00A96CBF"/>
    <w:rsid w:val="00AA384F"/>
    <w:rsid w:val="00AC0EE6"/>
    <w:rsid w:val="00AC4206"/>
    <w:rsid w:val="00AD1E82"/>
    <w:rsid w:val="00AE2831"/>
    <w:rsid w:val="00AF25D0"/>
    <w:rsid w:val="00B21FA8"/>
    <w:rsid w:val="00B22690"/>
    <w:rsid w:val="00B414AB"/>
    <w:rsid w:val="00B45142"/>
    <w:rsid w:val="00B52AED"/>
    <w:rsid w:val="00B6419E"/>
    <w:rsid w:val="00B656D2"/>
    <w:rsid w:val="00B67812"/>
    <w:rsid w:val="00B829B4"/>
    <w:rsid w:val="00B915D3"/>
    <w:rsid w:val="00BA6D77"/>
    <w:rsid w:val="00BE3BB0"/>
    <w:rsid w:val="00BF23B5"/>
    <w:rsid w:val="00C246FD"/>
    <w:rsid w:val="00C363C7"/>
    <w:rsid w:val="00C47CE4"/>
    <w:rsid w:val="00C75906"/>
    <w:rsid w:val="00C803F3"/>
    <w:rsid w:val="00C85BF7"/>
    <w:rsid w:val="00CA7587"/>
    <w:rsid w:val="00CB4831"/>
    <w:rsid w:val="00CC3F54"/>
    <w:rsid w:val="00CE1ECF"/>
    <w:rsid w:val="00CF0E3E"/>
    <w:rsid w:val="00CF7BFA"/>
    <w:rsid w:val="00D05FAC"/>
    <w:rsid w:val="00D122A7"/>
    <w:rsid w:val="00D21F02"/>
    <w:rsid w:val="00D23610"/>
    <w:rsid w:val="00D25485"/>
    <w:rsid w:val="00D35140"/>
    <w:rsid w:val="00D40F21"/>
    <w:rsid w:val="00D5382B"/>
    <w:rsid w:val="00D85D99"/>
    <w:rsid w:val="00DA0065"/>
    <w:rsid w:val="00DA0385"/>
    <w:rsid w:val="00DA2C9E"/>
    <w:rsid w:val="00DA67BF"/>
    <w:rsid w:val="00DB3A1F"/>
    <w:rsid w:val="00DB4DC8"/>
    <w:rsid w:val="00DC01DF"/>
    <w:rsid w:val="00DC2AEA"/>
    <w:rsid w:val="00DD37C5"/>
    <w:rsid w:val="00DD423C"/>
    <w:rsid w:val="00DF3B03"/>
    <w:rsid w:val="00E06A24"/>
    <w:rsid w:val="00E16D00"/>
    <w:rsid w:val="00E406B4"/>
    <w:rsid w:val="00E53EEB"/>
    <w:rsid w:val="00E60AF8"/>
    <w:rsid w:val="00E6348A"/>
    <w:rsid w:val="00E73E5D"/>
    <w:rsid w:val="00E76C1A"/>
    <w:rsid w:val="00E83B44"/>
    <w:rsid w:val="00E8562F"/>
    <w:rsid w:val="00EB419D"/>
    <w:rsid w:val="00EB5AF3"/>
    <w:rsid w:val="00ED1FE1"/>
    <w:rsid w:val="00ED5076"/>
    <w:rsid w:val="00EE5EA3"/>
    <w:rsid w:val="00EE6E12"/>
    <w:rsid w:val="00EF61C9"/>
    <w:rsid w:val="00EF7390"/>
    <w:rsid w:val="00F0235A"/>
    <w:rsid w:val="00F03633"/>
    <w:rsid w:val="00F13EF5"/>
    <w:rsid w:val="00F30E7D"/>
    <w:rsid w:val="00F403BA"/>
    <w:rsid w:val="00F43BA3"/>
    <w:rsid w:val="00F53786"/>
    <w:rsid w:val="00F555D0"/>
    <w:rsid w:val="00F65F2D"/>
    <w:rsid w:val="00F7685D"/>
    <w:rsid w:val="00F83E18"/>
    <w:rsid w:val="00FB3FD2"/>
    <w:rsid w:val="00FD20A6"/>
    <w:rsid w:val="00FD2D62"/>
    <w:rsid w:val="00FD4A8E"/>
    <w:rsid w:val="00FE0A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1D5D55"/>
  <w15:docId w15:val="{2F854184-174A-4834-9A15-F0DDEDE5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0A6"/>
    <w:pPr>
      <w:tabs>
        <w:tab w:val="center" w:pos="4252"/>
        <w:tab w:val="right" w:pos="8504"/>
      </w:tabs>
      <w:snapToGrid w:val="0"/>
      <w:jc w:val="left"/>
    </w:pPr>
    <w:rPr>
      <w:kern w:val="0"/>
      <w:sz w:val="22"/>
      <w:lang w:eastAsia="en-US"/>
    </w:rPr>
  </w:style>
  <w:style w:type="character" w:customStyle="1" w:styleId="a4">
    <w:name w:val="ヘッダー (文字)"/>
    <w:basedOn w:val="a0"/>
    <w:link w:val="a3"/>
    <w:uiPriority w:val="99"/>
    <w:rsid w:val="00FD20A6"/>
    <w:rPr>
      <w:kern w:val="0"/>
      <w:sz w:val="22"/>
      <w:lang w:eastAsia="en-US"/>
    </w:rPr>
  </w:style>
  <w:style w:type="paragraph" w:styleId="a5">
    <w:name w:val="Body Text"/>
    <w:basedOn w:val="a"/>
    <w:link w:val="a6"/>
    <w:uiPriority w:val="1"/>
    <w:qFormat/>
    <w:rsid w:val="00FD20A6"/>
    <w:pPr>
      <w:ind w:left="609"/>
      <w:jc w:val="left"/>
    </w:pPr>
    <w:rPr>
      <w:rFonts w:ascii="ＭＳ ゴシック" w:eastAsia="ＭＳ ゴシック" w:hAnsi="ＭＳ ゴシック"/>
      <w:kern w:val="0"/>
      <w:sz w:val="24"/>
      <w:szCs w:val="24"/>
      <w:lang w:eastAsia="en-US"/>
    </w:rPr>
  </w:style>
  <w:style w:type="character" w:customStyle="1" w:styleId="a6">
    <w:name w:val="本文 (文字)"/>
    <w:basedOn w:val="a0"/>
    <w:link w:val="a5"/>
    <w:uiPriority w:val="1"/>
    <w:rsid w:val="00FD20A6"/>
    <w:rPr>
      <w:rFonts w:ascii="ＭＳ ゴシック" w:eastAsia="ＭＳ ゴシック" w:hAnsi="ＭＳ ゴシック"/>
      <w:kern w:val="0"/>
      <w:sz w:val="24"/>
      <w:szCs w:val="24"/>
      <w:lang w:eastAsia="en-US"/>
    </w:rPr>
  </w:style>
  <w:style w:type="paragraph" w:styleId="a7">
    <w:name w:val="List Paragraph"/>
    <w:basedOn w:val="a"/>
    <w:uiPriority w:val="34"/>
    <w:qFormat/>
    <w:rsid w:val="00FD20A6"/>
    <w:pPr>
      <w:ind w:leftChars="400" w:left="840"/>
    </w:pPr>
  </w:style>
  <w:style w:type="paragraph" w:styleId="a8">
    <w:name w:val="footer"/>
    <w:basedOn w:val="a"/>
    <w:link w:val="a9"/>
    <w:uiPriority w:val="99"/>
    <w:unhideWhenUsed/>
    <w:rsid w:val="001C3EC1"/>
    <w:pPr>
      <w:tabs>
        <w:tab w:val="center" w:pos="4252"/>
        <w:tab w:val="right" w:pos="8504"/>
      </w:tabs>
      <w:snapToGrid w:val="0"/>
    </w:pPr>
  </w:style>
  <w:style w:type="character" w:customStyle="1" w:styleId="a9">
    <w:name w:val="フッター (文字)"/>
    <w:basedOn w:val="a0"/>
    <w:link w:val="a8"/>
    <w:uiPriority w:val="99"/>
    <w:rsid w:val="001C3EC1"/>
  </w:style>
  <w:style w:type="character" w:styleId="aa">
    <w:name w:val="annotation reference"/>
    <w:basedOn w:val="a0"/>
    <w:uiPriority w:val="99"/>
    <w:semiHidden/>
    <w:unhideWhenUsed/>
    <w:rsid w:val="00552FDE"/>
    <w:rPr>
      <w:sz w:val="18"/>
      <w:szCs w:val="18"/>
    </w:rPr>
  </w:style>
  <w:style w:type="paragraph" w:styleId="ab">
    <w:name w:val="annotation text"/>
    <w:basedOn w:val="a"/>
    <w:link w:val="ac"/>
    <w:uiPriority w:val="99"/>
    <w:unhideWhenUsed/>
    <w:rsid w:val="00552FDE"/>
    <w:pPr>
      <w:jc w:val="left"/>
    </w:pPr>
  </w:style>
  <w:style w:type="character" w:customStyle="1" w:styleId="ac">
    <w:name w:val="コメント文字列 (文字)"/>
    <w:basedOn w:val="a0"/>
    <w:link w:val="ab"/>
    <w:uiPriority w:val="99"/>
    <w:rsid w:val="00552FDE"/>
  </w:style>
  <w:style w:type="paragraph" w:styleId="ad">
    <w:name w:val="annotation subject"/>
    <w:basedOn w:val="ab"/>
    <w:next w:val="ab"/>
    <w:link w:val="ae"/>
    <w:uiPriority w:val="99"/>
    <w:semiHidden/>
    <w:unhideWhenUsed/>
    <w:rsid w:val="00552FDE"/>
    <w:rPr>
      <w:b/>
      <w:bCs/>
    </w:rPr>
  </w:style>
  <w:style w:type="character" w:customStyle="1" w:styleId="ae">
    <w:name w:val="コメント内容 (文字)"/>
    <w:basedOn w:val="ac"/>
    <w:link w:val="ad"/>
    <w:uiPriority w:val="99"/>
    <w:semiHidden/>
    <w:rsid w:val="00552FDE"/>
    <w:rPr>
      <w:b/>
      <w:bCs/>
    </w:rPr>
  </w:style>
  <w:style w:type="paragraph" w:styleId="af">
    <w:name w:val="Balloon Text"/>
    <w:basedOn w:val="a"/>
    <w:link w:val="af0"/>
    <w:uiPriority w:val="99"/>
    <w:semiHidden/>
    <w:unhideWhenUsed/>
    <w:rsid w:val="00552FD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552FDE"/>
    <w:rPr>
      <w:rFonts w:asciiTheme="majorHAnsi" w:eastAsiaTheme="majorEastAsia" w:hAnsiTheme="majorHAnsi" w:cstheme="majorBidi"/>
      <w:sz w:val="18"/>
      <w:szCs w:val="18"/>
    </w:rPr>
  </w:style>
  <w:style w:type="table" w:customStyle="1" w:styleId="2">
    <w:name w:val="表 (格子)2"/>
    <w:basedOn w:val="a1"/>
    <w:next w:val="af1"/>
    <w:uiPriority w:val="59"/>
    <w:rsid w:val="00C7590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C75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4C6816"/>
  </w:style>
  <w:style w:type="character" w:styleId="af3">
    <w:name w:val="Hyperlink"/>
    <w:basedOn w:val="a0"/>
    <w:uiPriority w:val="99"/>
    <w:unhideWhenUsed/>
    <w:rsid w:val="00763CAC"/>
    <w:rPr>
      <w:color w:val="0000FF" w:themeColor="hyperlink"/>
      <w:u w:val="single"/>
    </w:rPr>
  </w:style>
  <w:style w:type="character" w:styleId="af4">
    <w:name w:val="Unresolved Mention"/>
    <w:basedOn w:val="a0"/>
    <w:uiPriority w:val="99"/>
    <w:semiHidden/>
    <w:unhideWhenUsed/>
    <w:rsid w:val="00763CAC"/>
    <w:rPr>
      <w:color w:val="605E5C"/>
      <w:shd w:val="clear" w:color="auto" w:fill="E1DFDD"/>
    </w:rPr>
  </w:style>
  <w:style w:type="table" w:customStyle="1" w:styleId="1">
    <w:name w:val="表 (格子)1"/>
    <w:basedOn w:val="a1"/>
    <w:next w:val="af1"/>
    <w:uiPriority w:val="59"/>
    <w:rsid w:val="00F0363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049030">
      <w:bodyDiv w:val="1"/>
      <w:marLeft w:val="0"/>
      <w:marRight w:val="0"/>
      <w:marTop w:val="0"/>
      <w:marBottom w:val="0"/>
      <w:divBdr>
        <w:top w:val="none" w:sz="0" w:space="0" w:color="auto"/>
        <w:left w:val="none" w:sz="0" w:space="0" w:color="auto"/>
        <w:bottom w:val="none" w:sz="0" w:space="0" w:color="auto"/>
        <w:right w:val="none" w:sz="0" w:space="0" w:color="auto"/>
      </w:divBdr>
    </w:div>
    <w:div w:id="1466581042">
      <w:bodyDiv w:val="1"/>
      <w:marLeft w:val="0"/>
      <w:marRight w:val="0"/>
      <w:marTop w:val="0"/>
      <w:marBottom w:val="0"/>
      <w:divBdr>
        <w:top w:val="none" w:sz="0" w:space="0" w:color="auto"/>
        <w:left w:val="none" w:sz="0" w:space="0" w:color="auto"/>
        <w:bottom w:val="none" w:sz="0" w:space="0" w:color="auto"/>
        <w:right w:val="none" w:sz="0" w:space="0" w:color="auto"/>
      </w:divBdr>
      <w:divsChild>
        <w:div w:id="1432627855">
          <w:marLeft w:val="0"/>
          <w:marRight w:val="0"/>
          <w:marTop w:val="0"/>
          <w:marBottom w:val="0"/>
          <w:divBdr>
            <w:top w:val="none" w:sz="0" w:space="0" w:color="auto"/>
            <w:left w:val="none" w:sz="0" w:space="0" w:color="auto"/>
            <w:bottom w:val="none" w:sz="0" w:space="0" w:color="auto"/>
            <w:right w:val="none" w:sz="0" w:space="0" w:color="auto"/>
          </w:divBdr>
          <w:divsChild>
            <w:div w:id="1500343459">
              <w:marLeft w:val="0"/>
              <w:marRight w:val="0"/>
              <w:marTop w:val="0"/>
              <w:marBottom w:val="0"/>
              <w:divBdr>
                <w:top w:val="none" w:sz="0" w:space="0" w:color="auto"/>
                <w:left w:val="none" w:sz="0" w:space="0" w:color="auto"/>
                <w:bottom w:val="none" w:sz="0" w:space="0" w:color="auto"/>
                <w:right w:val="none" w:sz="0" w:space="0" w:color="auto"/>
              </w:divBdr>
              <w:divsChild>
                <w:div w:id="228000325">
                  <w:marLeft w:val="0"/>
                  <w:marRight w:val="0"/>
                  <w:marTop w:val="0"/>
                  <w:marBottom w:val="0"/>
                  <w:divBdr>
                    <w:top w:val="none" w:sz="0" w:space="0" w:color="auto"/>
                    <w:left w:val="none" w:sz="0" w:space="0" w:color="auto"/>
                    <w:bottom w:val="none" w:sz="0" w:space="0" w:color="auto"/>
                    <w:right w:val="none" w:sz="0" w:space="0" w:color="auto"/>
                  </w:divBdr>
                </w:div>
                <w:div w:id="2119327049">
                  <w:marLeft w:val="0"/>
                  <w:marRight w:val="0"/>
                  <w:marTop w:val="0"/>
                  <w:marBottom w:val="0"/>
                  <w:divBdr>
                    <w:top w:val="none" w:sz="0" w:space="0" w:color="auto"/>
                    <w:left w:val="none" w:sz="0" w:space="0" w:color="auto"/>
                    <w:bottom w:val="none" w:sz="0" w:space="0" w:color="auto"/>
                    <w:right w:val="none" w:sz="0" w:space="0" w:color="auto"/>
                  </w:divBdr>
                  <w:divsChild>
                    <w:div w:id="4810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11011">
          <w:marLeft w:val="0"/>
          <w:marRight w:val="0"/>
          <w:marTop w:val="0"/>
          <w:marBottom w:val="0"/>
          <w:divBdr>
            <w:top w:val="none" w:sz="0" w:space="0" w:color="auto"/>
            <w:left w:val="none" w:sz="0" w:space="0" w:color="auto"/>
            <w:bottom w:val="none" w:sz="0" w:space="0" w:color="auto"/>
            <w:right w:val="none" w:sz="0" w:space="0" w:color="auto"/>
          </w:divBdr>
          <w:divsChild>
            <w:div w:id="290207796">
              <w:marLeft w:val="0"/>
              <w:marRight w:val="0"/>
              <w:marTop w:val="0"/>
              <w:marBottom w:val="0"/>
              <w:divBdr>
                <w:top w:val="none" w:sz="0" w:space="0" w:color="auto"/>
                <w:left w:val="none" w:sz="0" w:space="0" w:color="auto"/>
                <w:bottom w:val="none" w:sz="0" w:space="0" w:color="auto"/>
                <w:right w:val="none" w:sz="0" w:space="0" w:color="auto"/>
              </w:divBdr>
              <w:divsChild>
                <w:div w:id="1023364836">
                  <w:marLeft w:val="0"/>
                  <w:marRight w:val="0"/>
                  <w:marTop w:val="0"/>
                  <w:marBottom w:val="0"/>
                  <w:divBdr>
                    <w:top w:val="none" w:sz="0" w:space="0" w:color="auto"/>
                    <w:left w:val="none" w:sz="0" w:space="0" w:color="auto"/>
                    <w:bottom w:val="none" w:sz="0" w:space="0" w:color="auto"/>
                    <w:right w:val="none" w:sz="0" w:space="0" w:color="auto"/>
                  </w:divBdr>
                  <w:divsChild>
                    <w:div w:id="1859998547">
                      <w:marLeft w:val="0"/>
                      <w:marRight w:val="0"/>
                      <w:marTop w:val="0"/>
                      <w:marBottom w:val="0"/>
                      <w:divBdr>
                        <w:top w:val="none" w:sz="0" w:space="0" w:color="auto"/>
                        <w:left w:val="none" w:sz="0" w:space="0" w:color="auto"/>
                        <w:bottom w:val="none" w:sz="0" w:space="0" w:color="auto"/>
                        <w:right w:val="none" w:sz="0" w:space="0" w:color="auto"/>
                      </w:divBdr>
                      <w:divsChild>
                        <w:div w:id="1226330541">
                          <w:marLeft w:val="0"/>
                          <w:marRight w:val="0"/>
                          <w:marTop w:val="0"/>
                          <w:marBottom w:val="0"/>
                          <w:divBdr>
                            <w:top w:val="none" w:sz="0" w:space="0" w:color="auto"/>
                            <w:left w:val="none" w:sz="0" w:space="0" w:color="auto"/>
                            <w:bottom w:val="none" w:sz="0" w:space="0" w:color="auto"/>
                            <w:right w:val="none" w:sz="0" w:space="0" w:color="auto"/>
                          </w:divBdr>
                          <w:divsChild>
                            <w:div w:id="425200469">
                              <w:marLeft w:val="0"/>
                              <w:marRight w:val="0"/>
                              <w:marTop w:val="0"/>
                              <w:marBottom w:val="0"/>
                              <w:divBdr>
                                <w:top w:val="none" w:sz="0" w:space="0" w:color="auto"/>
                                <w:left w:val="none" w:sz="0" w:space="0" w:color="auto"/>
                                <w:bottom w:val="none" w:sz="0" w:space="0" w:color="auto"/>
                                <w:right w:val="none" w:sz="0" w:space="0" w:color="auto"/>
                              </w:divBdr>
                              <w:divsChild>
                                <w:div w:id="1223561535">
                                  <w:marLeft w:val="0"/>
                                  <w:marRight w:val="0"/>
                                  <w:marTop w:val="0"/>
                                  <w:marBottom w:val="0"/>
                                  <w:divBdr>
                                    <w:top w:val="none" w:sz="0" w:space="0" w:color="auto"/>
                                    <w:left w:val="none" w:sz="0" w:space="0" w:color="auto"/>
                                    <w:bottom w:val="none" w:sz="0" w:space="0" w:color="auto"/>
                                    <w:right w:val="none" w:sz="0" w:space="0" w:color="auto"/>
                                  </w:divBdr>
                                  <w:divsChild>
                                    <w:div w:id="564341938">
                                      <w:marLeft w:val="0"/>
                                      <w:marRight w:val="0"/>
                                      <w:marTop w:val="0"/>
                                      <w:marBottom w:val="0"/>
                                      <w:divBdr>
                                        <w:top w:val="none" w:sz="0" w:space="0" w:color="auto"/>
                                        <w:left w:val="none" w:sz="0" w:space="0" w:color="auto"/>
                                        <w:bottom w:val="none" w:sz="0" w:space="0" w:color="auto"/>
                                        <w:right w:val="none" w:sz="0" w:space="0" w:color="auto"/>
                                      </w:divBdr>
                                      <w:divsChild>
                                        <w:div w:id="8348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726166">
          <w:marLeft w:val="0"/>
          <w:marRight w:val="0"/>
          <w:marTop w:val="0"/>
          <w:marBottom w:val="0"/>
          <w:divBdr>
            <w:top w:val="none" w:sz="0" w:space="0" w:color="auto"/>
            <w:left w:val="none" w:sz="0" w:space="0" w:color="auto"/>
            <w:bottom w:val="none" w:sz="0" w:space="0" w:color="auto"/>
            <w:right w:val="none" w:sz="0" w:space="0" w:color="auto"/>
          </w:divBdr>
          <w:divsChild>
            <w:div w:id="2117434643">
              <w:marLeft w:val="0"/>
              <w:marRight w:val="0"/>
              <w:marTop w:val="0"/>
              <w:marBottom w:val="0"/>
              <w:divBdr>
                <w:top w:val="none" w:sz="0" w:space="0" w:color="auto"/>
                <w:left w:val="none" w:sz="0" w:space="0" w:color="auto"/>
                <w:bottom w:val="none" w:sz="0" w:space="0" w:color="auto"/>
                <w:right w:val="none" w:sz="0" w:space="0" w:color="auto"/>
              </w:divBdr>
              <w:divsChild>
                <w:div w:id="1188983676">
                  <w:marLeft w:val="0"/>
                  <w:marRight w:val="0"/>
                  <w:marTop w:val="0"/>
                  <w:marBottom w:val="0"/>
                  <w:divBdr>
                    <w:top w:val="none" w:sz="0" w:space="0" w:color="auto"/>
                    <w:left w:val="none" w:sz="0" w:space="0" w:color="auto"/>
                    <w:bottom w:val="none" w:sz="0" w:space="0" w:color="auto"/>
                    <w:right w:val="none" w:sz="0" w:space="0" w:color="auto"/>
                  </w:divBdr>
                  <w:divsChild>
                    <w:div w:id="1286276795">
                      <w:marLeft w:val="0"/>
                      <w:marRight w:val="0"/>
                      <w:marTop w:val="0"/>
                      <w:marBottom w:val="0"/>
                      <w:divBdr>
                        <w:top w:val="none" w:sz="0" w:space="0" w:color="auto"/>
                        <w:left w:val="none" w:sz="0" w:space="0" w:color="auto"/>
                        <w:bottom w:val="none" w:sz="0" w:space="0" w:color="auto"/>
                        <w:right w:val="none" w:sz="0" w:space="0" w:color="auto"/>
                      </w:divBdr>
                      <w:divsChild>
                        <w:div w:id="185680119">
                          <w:marLeft w:val="0"/>
                          <w:marRight w:val="0"/>
                          <w:marTop w:val="0"/>
                          <w:marBottom w:val="0"/>
                          <w:divBdr>
                            <w:top w:val="none" w:sz="0" w:space="0" w:color="auto"/>
                            <w:left w:val="none" w:sz="0" w:space="0" w:color="auto"/>
                            <w:bottom w:val="none" w:sz="0" w:space="0" w:color="auto"/>
                            <w:right w:val="none" w:sz="0" w:space="0" w:color="auto"/>
                          </w:divBdr>
                          <w:divsChild>
                            <w:div w:id="488638571">
                              <w:marLeft w:val="0"/>
                              <w:marRight w:val="0"/>
                              <w:marTop w:val="0"/>
                              <w:marBottom w:val="0"/>
                              <w:divBdr>
                                <w:top w:val="none" w:sz="0" w:space="0" w:color="auto"/>
                                <w:left w:val="none" w:sz="0" w:space="0" w:color="auto"/>
                                <w:bottom w:val="none" w:sz="0" w:space="0" w:color="auto"/>
                                <w:right w:val="none" w:sz="0" w:space="0" w:color="auto"/>
                              </w:divBdr>
                              <w:divsChild>
                                <w:div w:id="179447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90247">
                  <w:marLeft w:val="0"/>
                  <w:marRight w:val="0"/>
                  <w:marTop w:val="0"/>
                  <w:marBottom w:val="0"/>
                  <w:divBdr>
                    <w:top w:val="none" w:sz="0" w:space="0" w:color="auto"/>
                    <w:left w:val="none" w:sz="0" w:space="0" w:color="auto"/>
                    <w:bottom w:val="none" w:sz="0" w:space="0" w:color="auto"/>
                    <w:right w:val="none" w:sz="0" w:space="0" w:color="auto"/>
                  </w:divBdr>
                  <w:divsChild>
                    <w:div w:id="1344624301">
                      <w:marLeft w:val="0"/>
                      <w:marRight w:val="0"/>
                      <w:marTop w:val="0"/>
                      <w:marBottom w:val="0"/>
                      <w:divBdr>
                        <w:top w:val="none" w:sz="0" w:space="0" w:color="auto"/>
                        <w:left w:val="none" w:sz="0" w:space="0" w:color="auto"/>
                        <w:bottom w:val="none" w:sz="0" w:space="0" w:color="auto"/>
                        <w:right w:val="none" w:sz="0" w:space="0" w:color="auto"/>
                      </w:divBdr>
                      <w:divsChild>
                        <w:div w:id="1340308967">
                          <w:marLeft w:val="0"/>
                          <w:marRight w:val="0"/>
                          <w:marTop w:val="0"/>
                          <w:marBottom w:val="0"/>
                          <w:divBdr>
                            <w:top w:val="none" w:sz="0" w:space="0" w:color="auto"/>
                            <w:left w:val="none" w:sz="0" w:space="0" w:color="auto"/>
                            <w:bottom w:val="none" w:sz="0" w:space="0" w:color="auto"/>
                            <w:right w:val="none" w:sz="0" w:space="0" w:color="auto"/>
                          </w:divBdr>
                          <w:divsChild>
                            <w:div w:id="1964727768">
                              <w:marLeft w:val="0"/>
                              <w:marRight w:val="0"/>
                              <w:marTop w:val="0"/>
                              <w:marBottom w:val="0"/>
                              <w:divBdr>
                                <w:top w:val="none" w:sz="0" w:space="0" w:color="auto"/>
                                <w:left w:val="none" w:sz="0" w:space="0" w:color="auto"/>
                                <w:bottom w:val="none" w:sz="0" w:space="0" w:color="auto"/>
                                <w:right w:val="none" w:sz="0" w:space="0" w:color="auto"/>
                              </w:divBdr>
                              <w:divsChild>
                                <w:div w:id="302856769">
                                  <w:marLeft w:val="0"/>
                                  <w:marRight w:val="0"/>
                                  <w:marTop w:val="0"/>
                                  <w:marBottom w:val="0"/>
                                  <w:divBdr>
                                    <w:top w:val="none" w:sz="0" w:space="0" w:color="auto"/>
                                    <w:left w:val="none" w:sz="0" w:space="0" w:color="auto"/>
                                    <w:bottom w:val="none" w:sz="0" w:space="0" w:color="auto"/>
                                    <w:right w:val="none" w:sz="0" w:space="0" w:color="auto"/>
                                  </w:divBdr>
                                  <w:divsChild>
                                    <w:div w:id="209855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87750">
                          <w:marLeft w:val="0"/>
                          <w:marRight w:val="0"/>
                          <w:marTop w:val="0"/>
                          <w:marBottom w:val="0"/>
                          <w:divBdr>
                            <w:top w:val="none" w:sz="0" w:space="0" w:color="auto"/>
                            <w:left w:val="none" w:sz="0" w:space="0" w:color="auto"/>
                            <w:bottom w:val="none" w:sz="0" w:space="0" w:color="auto"/>
                            <w:right w:val="none" w:sz="0" w:space="0" w:color="auto"/>
                          </w:divBdr>
                          <w:divsChild>
                            <w:div w:id="1297833855">
                              <w:marLeft w:val="0"/>
                              <w:marRight w:val="0"/>
                              <w:marTop w:val="0"/>
                              <w:marBottom w:val="0"/>
                              <w:divBdr>
                                <w:top w:val="none" w:sz="0" w:space="0" w:color="auto"/>
                                <w:left w:val="none" w:sz="0" w:space="0" w:color="auto"/>
                                <w:bottom w:val="none" w:sz="0" w:space="0" w:color="auto"/>
                                <w:right w:val="none" w:sz="0" w:space="0" w:color="auto"/>
                              </w:divBdr>
                              <w:divsChild>
                                <w:div w:id="7876947">
                                  <w:marLeft w:val="0"/>
                                  <w:marRight w:val="0"/>
                                  <w:marTop w:val="0"/>
                                  <w:marBottom w:val="0"/>
                                  <w:divBdr>
                                    <w:top w:val="none" w:sz="0" w:space="0" w:color="auto"/>
                                    <w:left w:val="none" w:sz="0" w:space="0" w:color="auto"/>
                                    <w:bottom w:val="none" w:sz="0" w:space="0" w:color="auto"/>
                                    <w:right w:val="none" w:sz="0" w:space="0" w:color="auto"/>
                                  </w:divBdr>
                                  <w:divsChild>
                                    <w:div w:id="108784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104842">
          <w:marLeft w:val="0"/>
          <w:marRight w:val="0"/>
          <w:marTop w:val="0"/>
          <w:marBottom w:val="0"/>
          <w:divBdr>
            <w:top w:val="none" w:sz="0" w:space="0" w:color="auto"/>
            <w:left w:val="none" w:sz="0" w:space="0" w:color="auto"/>
            <w:bottom w:val="none" w:sz="0" w:space="0" w:color="auto"/>
            <w:right w:val="none" w:sz="0" w:space="0" w:color="auto"/>
          </w:divBdr>
          <w:divsChild>
            <w:div w:id="384329141">
              <w:marLeft w:val="0"/>
              <w:marRight w:val="0"/>
              <w:marTop w:val="0"/>
              <w:marBottom w:val="0"/>
              <w:divBdr>
                <w:top w:val="none" w:sz="0" w:space="0" w:color="auto"/>
                <w:left w:val="none" w:sz="0" w:space="0" w:color="auto"/>
                <w:bottom w:val="none" w:sz="0" w:space="0" w:color="auto"/>
                <w:right w:val="none" w:sz="0" w:space="0" w:color="auto"/>
              </w:divBdr>
              <w:divsChild>
                <w:div w:id="1985230709">
                  <w:marLeft w:val="0"/>
                  <w:marRight w:val="0"/>
                  <w:marTop w:val="0"/>
                  <w:marBottom w:val="0"/>
                  <w:divBdr>
                    <w:top w:val="none" w:sz="0" w:space="0" w:color="auto"/>
                    <w:left w:val="none" w:sz="0" w:space="0" w:color="auto"/>
                    <w:bottom w:val="none" w:sz="0" w:space="0" w:color="auto"/>
                    <w:right w:val="none" w:sz="0" w:space="0" w:color="auto"/>
                  </w:divBdr>
                  <w:divsChild>
                    <w:div w:id="1260722741">
                      <w:marLeft w:val="0"/>
                      <w:marRight w:val="0"/>
                      <w:marTop w:val="0"/>
                      <w:marBottom w:val="0"/>
                      <w:divBdr>
                        <w:top w:val="none" w:sz="0" w:space="0" w:color="auto"/>
                        <w:left w:val="none" w:sz="0" w:space="0" w:color="auto"/>
                        <w:bottom w:val="none" w:sz="0" w:space="0" w:color="auto"/>
                        <w:right w:val="none" w:sz="0" w:space="0" w:color="auto"/>
                      </w:divBdr>
                      <w:divsChild>
                        <w:div w:id="304162170">
                          <w:marLeft w:val="0"/>
                          <w:marRight w:val="0"/>
                          <w:marTop w:val="0"/>
                          <w:marBottom w:val="0"/>
                          <w:divBdr>
                            <w:top w:val="none" w:sz="0" w:space="0" w:color="auto"/>
                            <w:left w:val="none" w:sz="0" w:space="0" w:color="auto"/>
                            <w:bottom w:val="none" w:sz="0" w:space="0" w:color="auto"/>
                            <w:right w:val="none" w:sz="0" w:space="0" w:color="auto"/>
                          </w:divBdr>
                          <w:divsChild>
                            <w:div w:id="1435440380">
                              <w:marLeft w:val="0"/>
                              <w:marRight w:val="0"/>
                              <w:marTop w:val="0"/>
                              <w:marBottom w:val="0"/>
                              <w:divBdr>
                                <w:top w:val="none" w:sz="0" w:space="0" w:color="auto"/>
                                <w:left w:val="none" w:sz="0" w:space="0" w:color="auto"/>
                                <w:bottom w:val="none" w:sz="0" w:space="0" w:color="auto"/>
                                <w:right w:val="none" w:sz="0" w:space="0" w:color="auto"/>
                              </w:divBdr>
                              <w:divsChild>
                                <w:div w:id="1779909736">
                                  <w:marLeft w:val="0"/>
                                  <w:marRight w:val="0"/>
                                  <w:marTop w:val="0"/>
                                  <w:marBottom w:val="0"/>
                                  <w:divBdr>
                                    <w:top w:val="none" w:sz="0" w:space="0" w:color="auto"/>
                                    <w:left w:val="none" w:sz="0" w:space="0" w:color="auto"/>
                                    <w:bottom w:val="none" w:sz="0" w:space="0" w:color="auto"/>
                                    <w:right w:val="none" w:sz="0" w:space="0" w:color="auto"/>
                                  </w:divBdr>
                                  <w:divsChild>
                                    <w:div w:id="476532327">
                                      <w:marLeft w:val="0"/>
                                      <w:marRight w:val="0"/>
                                      <w:marTop w:val="0"/>
                                      <w:marBottom w:val="0"/>
                                      <w:divBdr>
                                        <w:top w:val="none" w:sz="0" w:space="0" w:color="auto"/>
                                        <w:left w:val="none" w:sz="0" w:space="0" w:color="auto"/>
                                        <w:bottom w:val="none" w:sz="0" w:space="0" w:color="auto"/>
                                        <w:right w:val="none" w:sz="0" w:space="0" w:color="auto"/>
                                      </w:divBdr>
                                      <w:divsChild>
                                        <w:div w:id="191046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138608">
          <w:marLeft w:val="0"/>
          <w:marRight w:val="0"/>
          <w:marTop w:val="0"/>
          <w:marBottom w:val="0"/>
          <w:divBdr>
            <w:top w:val="none" w:sz="0" w:space="0" w:color="auto"/>
            <w:left w:val="none" w:sz="0" w:space="0" w:color="auto"/>
            <w:bottom w:val="none" w:sz="0" w:space="0" w:color="auto"/>
            <w:right w:val="none" w:sz="0" w:space="0" w:color="auto"/>
          </w:divBdr>
          <w:divsChild>
            <w:div w:id="805390751">
              <w:marLeft w:val="0"/>
              <w:marRight w:val="0"/>
              <w:marTop w:val="0"/>
              <w:marBottom w:val="0"/>
              <w:divBdr>
                <w:top w:val="none" w:sz="0" w:space="0" w:color="auto"/>
                <w:left w:val="none" w:sz="0" w:space="0" w:color="auto"/>
                <w:bottom w:val="none" w:sz="0" w:space="0" w:color="auto"/>
                <w:right w:val="none" w:sz="0" w:space="0" w:color="auto"/>
              </w:divBdr>
              <w:divsChild>
                <w:div w:id="1437484481">
                  <w:marLeft w:val="0"/>
                  <w:marRight w:val="0"/>
                  <w:marTop w:val="0"/>
                  <w:marBottom w:val="0"/>
                  <w:divBdr>
                    <w:top w:val="none" w:sz="0" w:space="0" w:color="auto"/>
                    <w:left w:val="none" w:sz="0" w:space="0" w:color="auto"/>
                    <w:bottom w:val="none" w:sz="0" w:space="0" w:color="auto"/>
                    <w:right w:val="none" w:sz="0" w:space="0" w:color="auto"/>
                  </w:divBdr>
                  <w:divsChild>
                    <w:div w:id="1787433260">
                      <w:marLeft w:val="0"/>
                      <w:marRight w:val="0"/>
                      <w:marTop w:val="0"/>
                      <w:marBottom w:val="0"/>
                      <w:divBdr>
                        <w:top w:val="none" w:sz="0" w:space="0" w:color="auto"/>
                        <w:left w:val="none" w:sz="0" w:space="0" w:color="auto"/>
                        <w:bottom w:val="none" w:sz="0" w:space="0" w:color="auto"/>
                        <w:right w:val="none" w:sz="0" w:space="0" w:color="auto"/>
                      </w:divBdr>
                      <w:divsChild>
                        <w:div w:id="808549110">
                          <w:marLeft w:val="0"/>
                          <w:marRight w:val="0"/>
                          <w:marTop w:val="0"/>
                          <w:marBottom w:val="0"/>
                          <w:divBdr>
                            <w:top w:val="none" w:sz="0" w:space="0" w:color="auto"/>
                            <w:left w:val="none" w:sz="0" w:space="0" w:color="auto"/>
                            <w:bottom w:val="none" w:sz="0" w:space="0" w:color="auto"/>
                            <w:right w:val="none" w:sz="0" w:space="0" w:color="auto"/>
                          </w:divBdr>
                          <w:divsChild>
                            <w:div w:id="1737125613">
                              <w:marLeft w:val="0"/>
                              <w:marRight w:val="0"/>
                              <w:marTop w:val="0"/>
                              <w:marBottom w:val="0"/>
                              <w:divBdr>
                                <w:top w:val="none" w:sz="0" w:space="0" w:color="auto"/>
                                <w:left w:val="none" w:sz="0" w:space="0" w:color="auto"/>
                                <w:bottom w:val="none" w:sz="0" w:space="0" w:color="auto"/>
                                <w:right w:val="none" w:sz="0" w:space="0" w:color="auto"/>
                              </w:divBdr>
                              <w:divsChild>
                                <w:div w:id="159569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860212">
                  <w:marLeft w:val="0"/>
                  <w:marRight w:val="0"/>
                  <w:marTop w:val="0"/>
                  <w:marBottom w:val="0"/>
                  <w:divBdr>
                    <w:top w:val="none" w:sz="0" w:space="0" w:color="auto"/>
                    <w:left w:val="none" w:sz="0" w:space="0" w:color="auto"/>
                    <w:bottom w:val="none" w:sz="0" w:space="0" w:color="auto"/>
                    <w:right w:val="none" w:sz="0" w:space="0" w:color="auto"/>
                  </w:divBdr>
                  <w:divsChild>
                    <w:div w:id="1581670886">
                      <w:marLeft w:val="0"/>
                      <w:marRight w:val="0"/>
                      <w:marTop w:val="0"/>
                      <w:marBottom w:val="0"/>
                      <w:divBdr>
                        <w:top w:val="none" w:sz="0" w:space="0" w:color="auto"/>
                        <w:left w:val="none" w:sz="0" w:space="0" w:color="auto"/>
                        <w:bottom w:val="none" w:sz="0" w:space="0" w:color="auto"/>
                        <w:right w:val="none" w:sz="0" w:space="0" w:color="auto"/>
                      </w:divBdr>
                      <w:divsChild>
                        <w:div w:id="195585561">
                          <w:marLeft w:val="0"/>
                          <w:marRight w:val="0"/>
                          <w:marTop w:val="0"/>
                          <w:marBottom w:val="0"/>
                          <w:divBdr>
                            <w:top w:val="none" w:sz="0" w:space="0" w:color="auto"/>
                            <w:left w:val="none" w:sz="0" w:space="0" w:color="auto"/>
                            <w:bottom w:val="none" w:sz="0" w:space="0" w:color="auto"/>
                            <w:right w:val="none" w:sz="0" w:space="0" w:color="auto"/>
                          </w:divBdr>
                          <w:divsChild>
                            <w:div w:id="1533229050">
                              <w:marLeft w:val="0"/>
                              <w:marRight w:val="0"/>
                              <w:marTop w:val="0"/>
                              <w:marBottom w:val="0"/>
                              <w:divBdr>
                                <w:top w:val="none" w:sz="0" w:space="0" w:color="auto"/>
                                <w:left w:val="none" w:sz="0" w:space="0" w:color="auto"/>
                                <w:bottom w:val="none" w:sz="0" w:space="0" w:color="auto"/>
                                <w:right w:val="none" w:sz="0" w:space="0" w:color="auto"/>
                              </w:divBdr>
                              <w:divsChild>
                                <w:div w:id="737941798">
                                  <w:marLeft w:val="0"/>
                                  <w:marRight w:val="0"/>
                                  <w:marTop w:val="0"/>
                                  <w:marBottom w:val="0"/>
                                  <w:divBdr>
                                    <w:top w:val="none" w:sz="0" w:space="0" w:color="auto"/>
                                    <w:left w:val="none" w:sz="0" w:space="0" w:color="auto"/>
                                    <w:bottom w:val="none" w:sz="0" w:space="0" w:color="auto"/>
                                    <w:right w:val="none" w:sz="0" w:space="0" w:color="auto"/>
                                  </w:divBdr>
                                  <w:divsChild>
                                    <w:div w:id="66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356935">
                          <w:marLeft w:val="0"/>
                          <w:marRight w:val="0"/>
                          <w:marTop w:val="0"/>
                          <w:marBottom w:val="0"/>
                          <w:divBdr>
                            <w:top w:val="none" w:sz="0" w:space="0" w:color="auto"/>
                            <w:left w:val="none" w:sz="0" w:space="0" w:color="auto"/>
                            <w:bottom w:val="none" w:sz="0" w:space="0" w:color="auto"/>
                            <w:right w:val="none" w:sz="0" w:space="0" w:color="auto"/>
                          </w:divBdr>
                          <w:divsChild>
                            <w:div w:id="1301152606">
                              <w:marLeft w:val="0"/>
                              <w:marRight w:val="0"/>
                              <w:marTop w:val="0"/>
                              <w:marBottom w:val="0"/>
                              <w:divBdr>
                                <w:top w:val="none" w:sz="0" w:space="0" w:color="auto"/>
                                <w:left w:val="none" w:sz="0" w:space="0" w:color="auto"/>
                                <w:bottom w:val="none" w:sz="0" w:space="0" w:color="auto"/>
                                <w:right w:val="none" w:sz="0" w:space="0" w:color="auto"/>
                              </w:divBdr>
                              <w:divsChild>
                                <w:div w:id="910891032">
                                  <w:marLeft w:val="0"/>
                                  <w:marRight w:val="0"/>
                                  <w:marTop w:val="0"/>
                                  <w:marBottom w:val="0"/>
                                  <w:divBdr>
                                    <w:top w:val="none" w:sz="0" w:space="0" w:color="auto"/>
                                    <w:left w:val="none" w:sz="0" w:space="0" w:color="auto"/>
                                    <w:bottom w:val="none" w:sz="0" w:space="0" w:color="auto"/>
                                    <w:right w:val="none" w:sz="0" w:space="0" w:color="auto"/>
                                  </w:divBdr>
                                  <w:divsChild>
                                    <w:div w:id="198962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5161025">
          <w:marLeft w:val="0"/>
          <w:marRight w:val="0"/>
          <w:marTop w:val="0"/>
          <w:marBottom w:val="0"/>
          <w:divBdr>
            <w:top w:val="none" w:sz="0" w:space="0" w:color="auto"/>
            <w:left w:val="none" w:sz="0" w:space="0" w:color="auto"/>
            <w:bottom w:val="none" w:sz="0" w:space="0" w:color="auto"/>
            <w:right w:val="none" w:sz="0" w:space="0" w:color="auto"/>
          </w:divBdr>
          <w:divsChild>
            <w:div w:id="789512880">
              <w:marLeft w:val="0"/>
              <w:marRight w:val="0"/>
              <w:marTop w:val="0"/>
              <w:marBottom w:val="0"/>
              <w:divBdr>
                <w:top w:val="none" w:sz="0" w:space="0" w:color="auto"/>
                <w:left w:val="none" w:sz="0" w:space="0" w:color="auto"/>
                <w:bottom w:val="none" w:sz="0" w:space="0" w:color="auto"/>
                <w:right w:val="none" w:sz="0" w:space="0" w:color="auto"/>
              </w:divBdr>
              <w:divsChild>
                <w:div w:id="945120177">
                  <w:marLeft w:val="0"/>
                  <w:marRight w:val="0"/>
                  <w:marTop w:val="0"/>
                  <w:marBottom w:val="0"/>
                  <w:divBdr>
                    <w:top w:val="none" w:sz="0" w:space="0" w:color="auto"/>
                    <w:left w:val="none" w:sz="0" w:space="0" w:color="auto"/>
                    <w:bottom w:val="none" w:sz="0" w:space="0" w:color="auto"/>
                    <w:right w:val="none" w:sz="0" w:space="0" w:color="auto"/>
                  </w:divBdr>
                  <w:divsChild>
                    <w:div w:id="682442484">
                      <w:marLeft w:val="0"/>
                      <w:marRight w:val="0"/>
                      <w:marTop w:val="0"/>
                      <w:marBottom w:val="0"/>
                      <w:divBdr>
                        <w:top w:val="none" w:sz="0" w:space="0" w:color="auto"/>
                        <w:left w:val="none" w:sz="0" w:space="0" w:color="auto"/>
                        <w:bottom w:val="none" w:sz="0" w:space="0" w:color="auto"/>
                        <w:right w:val="none" w:sz="0" w:space="0" w:color="auto"/>
                      </w:divBdr>
                      <w:divsChild>
                        <w:div w:id="349529960">
                          <w:marLeft w:val="0"/>
                          <w:marRight w:val="0"/>
                          <w:marTop w:val="0"/>
                          <w:marBottom w:val="0"/>
                          <w:divBdr>
                            <w:top w:val="none" w:sz="0" w:space="0" w:color="auto"/>
                            <w:left w:val="none" w:sz="0" w:space="0" w:color="auto"/>
                            <w:bottom w:val="none" w:sz="0" w:space="0" w:color="auto"/>
                            <w:right w:val="none" w:sz="0" w:space="0" w:color="auto"/>
                          </w:divBdr>
                          <w:divsChild>
                            <w:div w:id="1889605821">
                              <w:marLeft w:val="0"/>
                              <w:marRight w:val="0"/>
                              <w:marTop w:val="0"/>
                              <w:marBottom w:val="0"/>
                              <w:divBdr>
                                <w:top w:val="none" w:sz="0" w:space="0" w:color="auto"/>
                                <w:left w:val="none" w:sz="0" w:space="0" w:color="auto"/>
                                <w:bottom w:val="none" w:sz="0" w:space="0" w:color="auto"/>
                                <w:right w:val="none" w:sz="0" w:space="0" w:color="auto"/>
                              </w:divBdr>
                              <w:divsChild>
                                <w:div w:id="962149176">
                                  <w:marLeft w:val="0"/>
                                  <w:marRight w:val="0"/>
                                  <w:marTop w:val="0"/>
                                  <w:marBottom w:val="0"/>
                                  <w:divBdr>
                                    <w:top w:val="none" w:sz="0" w:space="0" w:color="auto"/>
                                    <w:left w:val="none" w:sz="0" w:space="0" w:color="auto"/>
                                    <w:bottom w:val="none" w:sz="0" w:space="0" w:color="auto"/>
                                    <w:right w:val="none" w:sz="0" w:space="0" w:color="auto"/>
                                  </w:divBdr>
                                  <w:divsChild>
                                    <w:div w:id="2118209576">
                                      <w:marLeft w:val="0"/>
                                      <w:marRight w:val="0"/>
                                      <w:marTop w:val="0"/>
                                      <w:marBottom w:val="0"/>
                                      <w:divBdr>
                                        <w:top w:val="none" w:sz="0" w:space="0" w:color="auto"/>
                                        <w:left w:val="none" w:sz="0" w:space="0" w:color="auto"/>
                                        <w:bottom w:val="none" w:sz="0" w:space="0" w:color="auto"/>
                                        <w:right w:val="none" w:sz="0" w:space="0" w:color="auto"/>
                                      </w:divBdr>
                                      <w:divsChild>
                                        <w:div w:id="149667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472480">
          <w:marLeft w:val="0"/>
          <w:marRight w:val="0"/>
          <w:marTop w:val="0"/>
          <w:marBottom w:val="0"/>
          <w:divBdr>
            <w:top w:val="none" w:sz="0" w:space="0" w:color="auto"/>
            <w:left w:val="none" w:sz="0" w:space="0" w:color="auto"/>
            <w:bottom w:val="none" w:sz="0" w:space="0" w:color="auto"/>
            <w:right w:val="none" w:sz="0" w:space="0" w:color="auto"/>
          </w:divBdr>
          <w:divsChild>
            <w:div w:id="2098556989">
              <w:marLeft w:val="0"/>
              <w:marRight w:val="0"/>
              <w:marTop w:val="0"/>
              <w:marBottom w:val="0"/>
              <w:divBdr>
                <w:top w:val="none" w:sz="0" w:space="0" w:color="auto"/>
                <w:left w:val="none" w:sz="0" w:space="0" w:color="auto"/>
                <w:bottom w:val="none" w:sz="0" w:space="0" w:color="auto"/>
                <w:right w:val="none" w:sz="0" w:space="0" w:color="auto"/>
              </w:divBdr>
              <w:divsChild>
                <w:div w:id="1369065689">
                  <w:marLeft w:val="0"/>
                  <w:marRight w:val="0"/>
                  <w:marTop w:val="0"/>
                  <w:marBottom w:val="0"/>
                  <w:divBdr>
                    <w:top w:val="none" w:sz="0" w:space="0" w:color="auto"/>
                    <w:left w:val="none" w:sz="0" w:space="0" w:color="auto"/>
                    <w:bottom w:val="none" w:sz="0" w:space="0" w:color="auto"/>
                    <w:right w:val="none" w:sz="0" w:space="0" w:color="auto"/>
                  </w:divBdr>
                  <w:divsChild>
                    <w:div w:id="996956919">
                      <w:marLeft w:val="0"/>
                      <w:marRight w:val="0"/>
                      <w:marTop w:val="0"/>
                      <w:marBottom w:val="0"/>
                      <w:divBdr>
                        <w:top w:val="none" w:sz="0" w:space="0" w:color="auto"/>
                        <w:left w:val="none" w:sz="0" w:space="0" w:color="auto"/>
                        <w:bottom w:val="none" w:sz="0" w:space="0" w:color="auto"/>
                        <w:right w:val="none" w:sz="0" w:space="0" w:color="auto"/>
                      </w:divBdr>
                      <w:divsChild>
                        <w:div w:id="1645236852">
                          <w:marLeft w:val="0"/>
                          <w:marRight w:val="0"/>
                          <w:marTop w:val="0"/>
                          <w:marBottom w:val="0"/>
                          <w:divBdr>
                            <w:top w:val="none" w:sz="0" w:space="0" w:color="auto"/>
                            <w:left w:val="none" w:sz="0" w:space="0" w:color="auto"/>
                            <w:bottom w:val="none" w:sz="0" w:space="0" w:color="auto"/>
                            <w:right w:val="none" w:sz="0" w:space="0" w:color="auto"/>
                          </w:divBdr>
                          <w:divsChild>
                            <w:div w:id="2053848171">
                              <w:marLeft w:val="0"/>
                              <w:marRight w:val="0"/>
                              <w:marTop w:val="0"/>
                              <w:marBottom w:val="0"/>
                              <w:divBdr>
                                <w:top w:val="none" w:sz="0" w:space="0" w:color="auto"/>
                                <w:left w:val="none" w:sz="0" w:space="0" w:color="auto"/>
                                <w:bottom w:val="none" w:sz="0" w:space="0" w:color="auto"/>
                                <w:right w:val="none" w:sz="0" w:space="0" w:color="auto"/>
                              </w:divBdr>
                              <w:divsChild>
                                <w:div w:id="4017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048768">
                  <w:marLeft w:val="0"/>
                  <w:marRight w:val="0"/>
                  <w:marTop w:val="0"/>
                  <w:marBottom w:val="0"/>
                  <w:divBdr>
                    <w:top w:val="none" w:sz="0" w:space="0" w:color="auto"/>
                    <w:left w:val="none" w:sz="0" w:space="0" w:color="auto"/>
                    <w:bottom w:val="none" w:sz="0" w:space="0" w:color="auto"/>
                    <w:right w:val="none" w:sz="0" w:space="0" w:color="auto"/>
                  </w:divBdr>
                  <w:divsChild>
                    <w:div w:id="1268464010">
                      <w:marLeft w:val="0"/>
                      <w:marRight w:val="0"/>
                      <w:marTop w:val="0"/>
                      <w:marBottom w:val="0"/>
                      <w:divBdr>
                        <w:top w:val="none" w:sz="0" w:space="0" w:color="auto"/>
                        <w:left w:val="none" w:sz="0" w:space="0" w:color="auto"/>
                        <w:bottom w:val="none" w:sz="0" w:space="0" w:color="auto"/>
                        <w:right w:val="none" w:sz="0" w:space="0" w:color="auto"/>
                      </w:divBdr>
                      <w:divsChild>
                        <w:div w:id="487287823">
                          <w:marLeft w:val="0"/>
                          <w:marRight w:val="0"/>
                          <w:marTop w:val="0"/>
                          <w:marBottom w:val="0"/>
                          <w:divBdr>
                            <w:top w:val="none" w:sz="0" w:space="0" w:color="auto"/>
                            <w:left w:val="none" w:sz="0" w:space="0" w:color="auto"/>
                            <w:bottom w:val="none" w:sz="0" w:space="0" w:color="auto"/>
                            <w:right w:val="none" w:sz="0" w:space="0" w:color="auto"/>
                          </w:divBdr>
                          <w:divsChild>
                            <w:div w:id="761803827">
                              <w:marLeft w:val="0"/>
                              <w:marRight w:val="0"/>
                              <w:marTop w:val="0"/>
                              <w:marBottom w:val="0"/>
                              <w:divBdr>
                                <w:top w:val="none" w:sz="0" w:space="0" w:color="auto"/>
                                <w:left w:val="none" w:sz="0" w:space="0" w:color="auto"/>
                                <w:bottom w:val="none" w:sz="0" w:space="0" w:color="auto"/>
                                <w:right w:val="none" w:sz="0" w:space="0" w:color="auto"/>
                              </w:divBdr>
                              <w:divsChild>
                                <w:div w:id="1592350327">
                                  <w:marLeft w:val="0"/>
                                  <w:marRight w:val="0"/>
                                  <w:marTop w:val="0"/>
                                  <w:marBottom w:val="0"/>
                                  <w:divBdr>
                                    <w:top w:val="none" w:sz="0" w:space="0" w:color="auto"/>
                                    <w:left w:val="none" w:sz="0" w:space="0" w:color="auto"/>
                                    <w:bottom w:val="none" w:sz="0" w:space="0" w:color="auto"/>
                                    <w:right w:val="none" w:sz="0" w:space="0" w:color="auto"/>
                                  </w:divBdr>
                                  <w:divsChild>
                                    <w:div w:id="145432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72195">
                          <w:marLeft w:val="0"/>
                          <w:marRight w:val="0"/>
                          <w:marTop w:val="0"/>
                          <w:marBottom w:val="0"/>
                          <w:divBdr>
                            <w:top w:val="none" w:sz="0" w:space="0" w:color="auto"/>
                            <w:left w:val="none" w:sz="0" w:space="0" w:color="auto"/>
                            <w:bottom w:val="none" w:sz="0" w:space="0" w:color="auto"/>
                            <w:right w:val="none" w:sz="0" w:space="0" w:color="auto"/>
                          </w:divBdr>
                          <w:divsChild>
                            <w:div w:id="188565165">
                              <w:marLeft w:val="0"/>
                              <w:marRight w:val="0"/>
                              <w:marTop w:val="0"/>
                              <w:marBottom w:val="0"/>
                              <w:divBdr>
                                <w:top w:val="none" w:sz="0" w:space="0" w:color="auto"/>
                                <w:left w:val="none" w:sz="0" w:space="0" w:color="auto"/>
                                <w:bottom w:val="none" w:sz="0" w:space="0" w:color="auto"/>
                                <w:right w:val="none" w:sz="0" w:space="0" w:color="auto"/>
                              </w:divBdr>
                              <w:divsChild>
                                <w:div w:id="389500623">
                                  <w:marLeft w:val="0"/>
                                  <w:marRight w:val="0"/>
                                  <w:marTop w:val="0"/>
                                  <w:marBottom w:val="0"/>
                                  <w:divBdr>
                                    <w:top w:val="none" w:sz="0" w:space="0" w:color="auto"/>
                                    <w:left w:val="none" w:sz="0" w:space="0" w:color="auto"/>
                                    <w:bottom w:val="none" w:sz="0" w:space="0" w:color="auto"/>
                                    <w:right w:val="none" w:sz="0" w:space="0" w:color="auto"/>
                                  </w:divBdr>
                                  <w:divsChild>
                                    <w:div w:id="32782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2906735">
          <w:marLeft w:val="0"/>
          <w:marRight w:val="0"/>
          <w:marTop w:val="0"/>
          <w:marBottom w:val="0"/>
          <w:divBdr>
            <w:top w:val="none" w:sz="0" w:space="0" w:color="auto"/>
            <w:left w:val="none" w:sz="0" w:space="0" w:color="auto"/>
            <w:bottom w:val="none" w:sz="0" w:space="0" w:color="auto"/>
            <w:right w:val="none" w:sz="0" w:space="0" w:color="auto"/>
          </w:divBdr>
          <w:divsChild>
            <w:div w:id="1402363677">
              <w:marLeft w:val="0"/>
              <w:marRight w:val="0"/>
              <w:marTop w:val="0"/>
              <w:marBottom w:val="0"/>
              <w:divBdr>
                <w:top w:val="none" w:sz="0" w:space="0" w:color="auto"/>
                <w:left w:val="none" w:sz="0" w:space="0" w:color="auto"/>
                <w:bottom w:val="none" w:sz="0" w:space="0" w:color="auto"/>
                <w:right w:val="none" w:sz="0" w:space="0" w:color="auto"/>
              </w:divBdr>
              <w:divsChild>
                <w:div w:id="1748459639">
                  <w:marLeft w:val="0"/>
                  <w:marRight w:val="0"/>
                  <w:marTop w:val="0"/>
                  <w:marBottom w:val="0"/>
                  <w:divBdr>
                    <w:top w:val="none" w:sz="0" w:space="0" w:color="auto"/>
                    <w:left w:val="none" w:sz="0" w:space="0" w:color="auto"/>
                    <w:bottom w:val="none" w:sz="0" w:space="0" w:color="auto"/>
                    <w:right w:val="none" w:sz="0" w:space="0" w:color="auto"/>
                  </w:divBdr>
                  <w:divsChild>
                    <w:div w:id="1706905024">
                      <w:marLeft w:val="0"/>
                      <w:marRight w:val="0"/>
                      <w:marTop w:val="0"/>
                      <w:marBottom w:val="0"/>
                      <w:divBdr>
                        <w:top w:val="none" w:sz="0" w:space="0" w:color="auto"/>
                        <w:left w:val="none" w:sz="0" w:space="0" w:color="auto"/>
                        <w:bottom w:val="none" w:sz="0" w:space="0" w:color="auto"/>
                        <w:right w:val="none" w:sz="0" w:space="0" w:color="auto"/>
                      </w:divBdr>
                      <w:divsChild>
                        <w:div w:id="739905576">
                          <w:marLeft w:val="0"/>
                          <w:marRight w:val="0"/>
                          <w:marTop w:val="0"/>
                          <w:marBottom w:val="0"/>
                          <w:divBdr>
                            <w:top w:val="none" w:sz="0" w:space="0" w:color="auto"/>
                            <w:left w:val="none" w:sz="0" w:space="0" w:color="auto"/>
                            <w:bottom w:val="none" w:sz="0" w:space="0" w:color="auto"/>
                            <w:right w:val="none" w:sz="0" w:space="0" w:color="auto"/>
                          </w:divBdr>
                          <w:divsChild>
                            <w:div w:id="1476797510">
                              <w:marLeft w:val="0"/>
                              <w:marRight w:val="0"/>
                              <w:marTop w:val="0"/>
                              <w:marBottom w:val="0"/>
                              <w:divBdr>
                                <w:top w:val="none" w:sz="0" w:space="0" w:color="auto"/>
                                <w:left w:val="none" w:sz="0" w:space="0" w:color="auto"/>
                                <w:bottom w:val="none" w:sz="0" w:space="0" w:color="auto"/>
                                <w:right w:val="none" w:sz="0" w:space="0" w:color="auto"/>
                              </w:divBdr>
                              <w:divsChild>
                                <w:div w:id="1059860562">
                                  <w:marLeft w:val="0"/>
                                  <w:marRight w:val="0"/>
                                  <w:marTop w:val="0"/>
                                  <w:marBottom w:val="0"/>
                                  <w:divBdr>
                                    <w:top w:val="none" w:sz="0" w:space="0" w:color="auto"/>
                                    <w:left w:val="none" w:sz="0" w:space="0" w:color="auto"/>
                                    <w:bottom w:val="none" w:sz="0" w:space="0" w:color="auto"/>
                                    <w:right w:val="none" w:sz="0" w:space="0" w:color="auto"/>
                                  </w:divBdr>
                                  <w:divsChild>
                                    <w:div w:id="33965730">
                                      <w:marLeft w:val="0"/>
                                      <w:marRight w:val="0"/>
                                      <w:marTop w:val="0"/>
                                      <w:marBottom w:val="0"/>
                                      <w:divBdr>
                                        <w:top w:val="none" w:sz="0" w:space="0" w:color="auto"/>
                                        <w:left w:val="none" w:sz="0" w:space="0" w:color="auto"/>
                                        <w:bottom w:val="none" w:sz="0" w:space="0" w:color="auto"/>
                                        <w:right w:val="none" w:sz="0" w:space="0" w:color="auto"/>
                                      </w:divBdr>
                                      <w:divsChild>
                                        <w:div w:id="1490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02916">
          <w:marLeft w:val="0"/>
          <w:marRight w:val="0"/>
          <w:marTop w:val="0"/>
          <w:marBottom w:val="0"/>
          <w:divBdr>
            <w:top w:val="none" w:sz="0" w:space="0" w:color="auto"/>
            <w:left w:val="none" w:sz="0" w:space="0" w:color="auto"/>
            <w:bottom w:val="none" w:sz="0" w:space="0" w:color="auto"/>
            <w:right w:val="none" w:sz="0" w:space="0" w:color="auto"/>
          </w:divBdr>
          <w:divsChild>
            <w:div w:id="1430195428">
              <w:marLeft w:val="0"/>
              <w:marRight w:val="0"/>
              <w:marTop w:val="0"/>
              <w:marBottom w:val="0"/>
              <w:divBdr>
                <w:top w:val="none" w:sz="0" w:space="0" w:color="auto"/>
                <w:left w:val="none" w:sz="0" w:space="0" w:color="auto"/>
                <w:bottom w:val="none" w:sz="0" w:space="0" w:color="auto"/>
                <w:right w:val="none" w:sz="0" w:space="0" w:color="auto"/>
              </w:divBdr>
              <w:divsChild>
                <w:div w:id="1463037853">
                  <w:marLeft w:val="0"/>
                  <w:marRight w:val="0"/>
                  <w:marTop w:val="0"/>
                  <w:marBottom w:val="0"/>
                  <w:divBdr>
                    <w:top w:val="none" w:sz="0" w:space="0" w:color="auto"/>
                    <w:left w:val="none" w:sz="0" w:space="0" w:color="auto"/>
                    <w:bottom w:val="none" w:sz="0" w:space="0" w:color="auto"/>
                    <w:right w:val="none" w:sz="0" w:space="0" w:color="auto"/>
                  </w:divBdr>
                  <w:divsChild>
                    <w:div w:id="846208922">
                      <w:marLeft w:val="0"/>
                      <w:marRight w:val="0"/>
                      <w:marTop w:val="0"/>
                      <w:marBottom w:val="0"/>
                      <w:divBdr>
                        <w:top w:val="none" w:sz="0" w:space="0" w:color="auto"/>
                        <w:left w:val="none" w:sz="0" w:space="0" w:color="auto"/>
                        <w:bottom w:val="none" w:sz="0" w:space="0" w:color="auto"/>
                        <w:right w:val="none" w:sz="0" w:space="0" w:color="auto"/>
                      </w:divBdr>
                      <w:divsChild>
                        <w:div w:id="507790972">
                          <w:marLeft w:val="0"/>
                          <w:marRight w:val="0"/>
                          <w:marTop w:val="0"/>
                          <w:marBottom w:val="0"/>
                          <w:divBdr>
                            <w:top w:val="none" w:sz="0" w:space="0" w:color="auto"/>
                            <w:left w:val="none" w:sz="0" w:space="0" w:color="auto"/>
                            <w:bottom w:val="none" w:sz="0" w:space="0" w:color="auto"/>
                            <w:right w:val="none" w:sz="0" w:space="0" w:color="auto"/>
                          </w:divBdr>
                          <w:divsChild>
                            <w:div w:id="708189934">
                              <w:marLeft w:val="0"/>
                              <w:marRight w:val="0"/>
                              <w:marTop w:val="0"/>
                              <w:marBottom w:val="0"/>
                              <w:divBdr>
                                <w:top w:val="none" w:sz="0" w:space="0" w:color="auto"/>
                                <w:left w:val="none" w:sz="0" w:space="0" w:color="auto"/>
                                <w:bottom w:val="none" w:sz="0" w:space="0" w:color="auto"/>
                                <w:right w:val="none" w:sz="0" w:space="0" w:color="auto"/>
                              </w:divBdr>
                              <w:divsChild>
                                <w:div w:id="178804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2395">
                  <w:marLeft w:val="0"/>
                  <w:marRight w:val="0"/>
                  <w:marTop w:val="0"/>
                  <w:marBottom w:val="0"/>
                  <w:divBdr>
                    <w:top w:val="none" w:sz="0" w:space="0" w:color="auto"/>
                    <w:left w:val="none" w:sz="0" w:space="0" w:color="auto"/>
                    <w:bottom w:val="none" w:sz="0" w:space="0" w:color="auto"/>
                    <w:right w:val="none" w:sz="0" w:space="0" w:color="auto"/>
                  </w:divBdr>
                  <w:divsChild>
                    <w:div w:id="222955057">
                      <w:marLeft w:val="0"/>
                      <w:marRight w:val="0"/>
                      <w:marTop w:val="0"/>
                      <w:marBottom w:val="0"/>
                      <w:divBdr>
                        <w:top w:val="none" w:sz="0" w:space="0" w:color="auto"/>
                        <w:left w:val="none" w:sz="0" w:space="0" w:color="auto"/>
                        <w:bottom w:val="none" w:sz="0" w:space="0" w:color="auto"/>
                        <w:right w:val="none" w:sz="0" w:space="0" w:color="auto"/>
                      </w:divBdr>
                      <w:divsChild>
                        <w:div w:id="768936198">
                          <w:marLeft w:val="0"/>
                          <w:marRight w:val="0"/>
                          <w:marTop w:val="0"/>
                          <w:marBottom w:val="0"/>
                          <w:divBdr>
                            <w:top w:val="none" w:sz="0" w:space="0" w:color="auto"/>
                            <w:left w:val="none" w:sz="0" w:space="0" w:color="auto"/>
                            <w:bottom w:val="none" w:sz="0" w:space="0" w:color="auto"/>
                            <w:right w:val="none" w:sz="0" w:space="0" w:color="auto"/>
                          </w:divBdr>
                          <w:divsChild>
                            <w:div w:id="90440235">
                              <w:marLeft w:val="0"/>
                              <w:marRight w:val="0"/>
                              <w:marTop w:val="0"/>
                              <w:marBottom w:val="0"/>
                              <w:divBdr>
                                <w:top w:val="none" w:sz="0" w:space="0" w:color="auto"/>
                                <w:left w:val="none" w:sz="0" w:space="0" w:color="auto"/>
                                <w:bottom w:val="none" w:sz="0" w:space="0" w:color="auto"/>
                                <w:right w:val="none" w:sz="0" w:space="0" w:color="auto"/>
                              </w:divBdr>
                              <w:divsChild>
                                <w:div w:id="1178933330">
                                  <w:marLeft w:val="0"/>
                                  <w:marRight w:val="0"/>
                                  <w:marTop w:val="0"/>
                                  <w:marBottom w:val="0"/>
                                  <w:divBdr>
                                    <w:top w:val="none" w:sz="0" w:space="0" w:color="auto"/>
                                    <w:left w:val="none" w:sz="0" w:space="0" w:color="auto"/>
                                    <w:bottom w:val="none" w:sz="0" w:space="0" w:color="auto"/>
                                    <w:right w:val="none" w:sz="0" w:space="0" w:color="auto"/>
                                  </w:divBdr>
                                  <w:divsChild>
                                    <w:div w:id="64278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428534">
                          <w:marLeft w:val="0"/>
                          <w:marRight w:val="0"/>
                          <w:marTop w:val="0"/>
                          <w:marBottom w:val="0"/>
                          <w:divBdr>
                            <w:top w:val="none" w:sz="0" w:space="0" w:color="auto"/>
                            <w:left w:val="none" w:sz="0" w:space="0" w:color="auto"/>
                            <w:bottom w:val="none" w:sz="0" w:space="0" w:color="auto"/>
                            <w:right w:val="none" w:sz="0" w:space="0" w:color="auto"/>
                          </w:divBdr>
                          <w:divsChild>
                            <w:div w:id="642588181">
                              <w:marLeft w:val="0"/>
                              <w:marRight w:val="0"/>
                              <w:marTop w:val="0"/>
                              <w:marBottom w:val="0"/>
                              <w:divBdr>
                                <w:top w:val="none" w:sz="0" w:space="0" w:color="auto"/>
                                <w:left w:val="none" w:sz="0" w:space="0" w:color="auto"/>
                                <w:bottom w:val="none" w:sz="0" w:space="0" w:color="auto"/>
                                <w:right w:val="none" w:sz="0" w:space="0" w:color="auto"/>
                              </w:divBdr>
                              <w:divsChild>
                                <w:div w:id="1785078590">
                                  <w:marLeft w:val="0"/>
                                  <w:marRight w:val="0"/>
                                  <w:marTop w:val="0"/>
                                  <w:marBottom w:val="0"/>
                                  <w:divBdr>
                                    <w:top w:val="none" w:sz="0" w:space="0" w:color="auto"/>
                                    <w:left w:val="none" w:sz="0" w:space="0" w:color="auto"/>
                                    <w:bottom w:val="none" w:sz="0" w:space="0" w:color="auto"/>
                                    <w:right w:val="none" w:sz="0" w:space="0" w:color="auto"/>
                                  </w:divBdr>
                                  <w:divsChild>
                                    <w:div w:id="10790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431137">
          <w:marLeft w:val="0"/>
          <w:marRight w:val="0"/>
          <w:marTop w:val="0"/>
          <w:marBottom w:val="0"/>
          <w:divBdr>
            <w:top w:val="none" w:sz="0" w:space="0" w:color="auto"/>
            <w:left w:val="none" w:sz="0" w:space="0" w:color="auto"/>
            <w:bottom w:val="none" w:sz="0" w:space="0" w:color="auto"/>
            <w:right w:val="none" w:sz="0" w:space="0" w:color="auto"/>
          </w:divBdr>
          <w:divsChild>
            <w:div w:id="1362393338">
              <w:marLeft w:val="0"/>
              <w:marRight w:val="0"/>
              <w:marTop w:val="0"/>
              <w:marBottom w:val="0"/>
              <w:divBdr>
                <w:top w:val="none" w:sz="0" w:space="0" w:color="auto"/>
                <w:left w:val="none" w:sz="0" w:space="0" w:color="auto"/>
                <w:bottom w:val="none" w:sz="0" w:space="0" w:color="auto"/>
                <w:right w:val="none" w:sz="0" w:space="0" w:color="auto"/>
              </w:divBdr>
              <w:divsChild>
                <w:div w:id="1315063301">
                  <w:marLeft w:val="0"/>
                  <w:marRight w:val="0"/>
                  <w:marTop w:val="0"/>
                  <w:marBottom w:val="0"/>
                  <w:divBdr>
                    <w:top w:val="none" w:sz="0" w:space="0" w:color="auto"/>
                    <w:left w:val="none" w:sz="0" w:space="0" w:color="auto"/>
                    <w:bottom w:val="none" w:sz="0" w:space="0" w:color="auto"/>
                    <w:right w:val="none" w:sz="0" w:space="0" w:color="auto"/>
                  </w:divBdr>
                  <w:divsChild>
                    <w:div w:id="1596085256">
                      <w:marLeft w:val="0"/>
                      <w:marRight w:val="0"/>
                      <w:marTop w:val="0"/>
                      <w:marBottom w:val="0"/>
                      <w:divBdr>
                        <w:top w:val="none" w:sz="0" w:space="0" w:color="auto"/>
                        <w:left w:val="none" w:sz="0" w:space="0" w:color="auto"/>
                        <w:bottom w:val="none" w:sz="0" w:space="0" w:color="auto"/>
                        <w:right w:val="none" w:sz="0" w:space="0" w:color="auto"/>
                      </w:divBdr>
                      <w:divsChild>
                        <w:div w:id="486172211">
                          <w:marLeft w:val="0"/>
                          <w:marRight w:val="0"/>
                          <w:marTop w:val="0"/>
                          <w:marBottom w:val="0"/>
                          <w:divBdr>
                            <w:top w:val="none" w:sz="0" w:space="0" w:color="auto"/>
                            <w:left w:val="none" w:sz="0" w:space="0" w:color="auto"/>
                            <w:bottom w:val="none" w:sz="0" w:space="0" w:color="auto"/>
                            <w:right w:val="none" w:sz="0" w:space="0" w:color="auto"/>
                          </w:divBdr>
                          <w:divsChild>
                            <w:div w:id="134762726">
                              <w:marLeft w:val="0"/>
                              <w:marRight w:val="0"/>
                              <w:marTop w:val="0"/>
                              <w:marBottom w:val="0"/>
                              <w:divBdr>
                                <w:top w:val="none" w:sz="0" w:space="0" w:color="auto"/>
                                <w:left w:val="none" w:sz="0" w:space="0" w:color="auto"/>
                                <w:bottom w:val="none" w:sz="0" w:space="0" w:color="auto"/>
                                <w:right w:val="none" w:sz="0" w:space="0" w:color="auto"/>
                              </w:divBdr>
                              <w:divsChild>
                                <w:div w:id="2017339899">
                                  <w:marLeft w:val="0"/>
                                  <w:marRight w:val="0"/>
                                  <w:marTop w:val="0"/>
                                  <w:marBottom w:val="0"/>
                                  <w:divBdr>
                                    <w:top w:val="none" w:sz="0" w:space="0" w:color="auto"/>
                                    <w:left w:val="none" w:sz="0" w:space="0" w:color="auto"/>
                                    <w:bottom w:val="none" w:sz="0" w:space="0" w:color="auto"/>
                                    <w:right w:val="none" w:sz="0" w:space="0" w:color="auto"/>
                                  </w:divBdr>
                                  <w:divsChild>
                                    <w:div w:id="523716613">
                                      <w:marLeft w:val="0"/>
                                      <w:marRight w:val="0"/>
                                      <w:marTop w:val="0"/>
                                      <w:marBottom w:val="0"/>
                                      <w:divBdr>
                                        <w:top w:val="none" w:sz="0" w:space="0" w:color="auto"/>
                                        <w:left w:val="none" w:sz="0" w:space="0" w:color="auto"/>
                                        <w:bottom w:val="none" w:sz="0" w:space="0" w:color="auto"/>
                                        <w:right w:val="none" w:sz="0" w:space="0" w:color="auto"/>
                                      </w:divBdr>
                                      <w:divsChild>
                                        <w:div w:id="109100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0148">
          <w:marLeft w:val="0"/>
          <w:marRight w:val="0"/>
          <w:marTop w:val="0"/>
          <w:marBottom w:val="0"/>
          <w:divBdr>
            <w:top w:val="none" w:sz="0" w:space="0" w:color="auto"/>
            <w:left w:val="none" w:sz="0" w:space="0" w:color="auto"/>
            <w:bottom w:val="none" w:sz="0" w:space="0" w:color="auto"/>
            <w:right w:val="none" w:sz="0" w:space="0" w:color="auto"/>
          </w:divBdr>
          <w:divsChild>
            <w:div w:id="316612874">
              <w:marLeft w:val="0"/>
              <w:marRight w:val="0"/>
              <w:marTop w:val="0"/>
              <w:marBottom w:val="0"/>
              <w:divBdr>
                <w:top w:val="none" w:sz="0" w:space="0" w:color="auto"/>
                <w:left w:val="none" w:sz="0" w:space="0" w:color="auto"/>
                <w:bottom w:val="none" w:sz="0" w:space="0" w:color="auto"/>
                <w:right w:val="none" w:sz="0" w:space="0" w:color="auto"/>
              </w:divBdr>
              <w:divsChild>
                <w:div w:id="1717703467">
                  <w:marLeft w:val="0"/>
                  <w:marRight w:val="0"/>
                  <w:marTop w:val="0"/>
                  <w:marBottom w:val="0"/>
                  <w:divBdr>
                    <w:top w:val="none" w:sz="0" w:space="0" w:color="auto"/>
                    <w:left w:val="none" w:sz="0" w:space="0" w:color="auto"/>
                    <w:bottom w:val="none" w:sz="0" w:space="0" w:color="auto"/>
                    <w:right w:val="none" w:sz="0" w:space="0" w:color="auto"/>
                  </w:divBdr>
                  <w:divsChild>
                    <w:div w:id="241912900">
                      <w:marLeft w:val="0"/>
                      <w:marRight w:val="0"/>
                      <w:marTop w:val="0"/>
                      <w:marBottom w:val="0"/>
                      <w:divBdr>
                        <w:top w:val="none" w:sz="0" w:space="0" w:color="auto"/>
                        <w:left w:val="none" w:sz="0" w:space="0" w:color="auto"/>
                        <w:bottom w:val="none" w:sz="0" w:space="0" w:color="auto"/>
                        <w:right w:val="none" w:sz="0" w:space="0" w:color="auto"/>
                      </w:divBdr>
                      <w:divsChild>
                        <w:div w:id="1955553013">
                          <w:marLeft w:val="0"/>
                          <w:marRight w:val="0"/>
                          <w:marTop w:val="0"/>
                          <w:marBottom w:val="0"/>
                          <w:divBdr>
                            <w:top w:val="none" w:sz="0" w:space="0" w:color="auto"/>
                            <w:left w:val="none" w:sz="0" w:space="0" w:color="auto"/>
                            <w:bottom w:val="none" w:sz="0" w:space="0" w:color="auto"/>
                            <w:right w:val="none" w:sz="0" w:space="0" w:color="auto"/>
                          </w:divBdr>
                          <w:divsChild>
                            <w:div w:id="1699428018">
                              <w:marLeft w:val="0"/>
                              <w:marRight w:val="0"/>
                              <w:marTop w:val="0"/>
                              <w:marBottom w:val="0"/>
                              <w:divBdr>
                                <w:top w:val="none" w:sz="0" w:space="0" w:color="auto"/>
                                <w:left w:val="none" w:sz="0" w:space="0" w:color="auto"/>
                                <w:bottom w:val="none" w:sz="0" w:space="0" w:color="auto"/>
                                <w:right w:val="none" w:sz="0" w:space="0" w:color="auto"/>
                              </w:divBdr>
                              <w:divsChild>
                                <w:div w:id="184234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208739">
                  <w:marLeft w:val="0"/>
                  <w:marRight w:val="0"/>
                  <w:marTop w:val="0"/>
                  <w:marBottom w:val="0"/>
                  <w:divBdr>
                    <w:top w:val="none" w:sz="0" w:space="0" w:color="auto"/>
                    <w:left w:val="none" w:sz="0" w:space="0" w:color="auto"/>
                    <w:bottom w:val="none" w:sz="0" w:space="0" w:color="auto"/>
                    <w:right w:val="none" w:sz="0" w:space="0" w:color="auto"/>
                  </w:divBdr>
                  <w:divsChild>
                    <w:div w:id="972829017">
                      <w:marLeft w:val="0"/>
                      <w:marRight w:val="0"/>
                      <w:marTop w:val="0"/>
                      <w:marBottom w:val="0"/>
                      <w:divBdr>
                        <w:top w:val="none" w:sz="0" w:space="0" w:color="auto"/>
                        <w:left w:val="none" w:sz="0" w:space="0" w:color="auto"/>
                        <w:bottom w:val="none" w:sz="0" w:space="0" w:color="auto"/>
                        <w:right w:val="none" w:sz="0" w:space="0" w:color="auto"/>
                      </w:divBdr>
                      <w:divsChild>
                        <w:div w:id="1044450218">
                          <w:marLeft w:val="0"/>
                          <w:marRight w:val="0"/>
                          <w:marTop w:val="0"/>
                          <w:marBottom w:val="0"/>
                          <w:divBdr>
                            <w:top w:val="none" w:sz="0" w:space="0" w:color="auto"/>
                            <w:left w:val="none" w:sz="0" w:space="0" w:color="auto"/>
                            <w:bottom w:val="none" w:sz="0" w:space="0" w:color="auto"/>
                            <w:right w:val="none" w:sz="0" w:space="0" w:color="auto"/>
                          </w:divBdr>
                          <w:divsChild>
                            <w:div w:id="534200366">
                              <w:marLeft w:val="0"/>
                              <w:marRight w:val="0"/>
                              <w:marTop w:val="0"/>
                              <w:marBottom w:val="0"/>
                              <w:divBdr>
                                <w:top w:val="none" w:sz="0" w:space="0" w:color="auto"/>
                                <w:left w:val="none" w:sz="0" w:space="0" w:color="auto"/>
                                <w:bottom w:val="none" w:sz="0" w:space="0" w:color="auto"/>
                                <w:right w:val="none" w:sz="0" w:space="0" w:color="auto"/>
                              </w:divBdr>
                              <w:divsChild>
                                <w:div w:id="1197231620">
                                  <w:marLeft w:val="0"/>
                                  <w:marRight w:val="0"/>
                                  <w:marTop w:val="0"/>
                                  <w:marBottom w:val="0"/>
                                  <w:divBdr>
                                    <w:top w:val="none" w:sz="0" w:space="0" w:color="auto"/>
                                    <w:left w:val="none" w:sz="0" w:space="0" w:color="auto"/>
                                    <w:bottom w:val="none" w:sz="0" w:space="0" w:color="auto"/>
                                    <w:right w:val="none" w:sz="0" w:space="0" w:color="auto"/>
                                  </w:divBdr>
                                  <w:divsChild>
                                    <w:div w:id="19757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25917">
                          <w:marLeft w:val="0"/>
                          <w:marRight w:val="0"/>
                          <w:marTop w:val="0"/>
                          <w:marBottom w:val="0"/>
                          <w:divBdr>
                            <w:top w:val="none" w:sz="0" w:space="0" w:color="auto"/>
                            <w:left w:val="none" w:sz="0" w:space="0" w:color="auto"/>
                            <w:bottom w:val="none" w:sz="0" w:space="0" w:color="auto"/>
                            <w:right w:val="none" w:sz="0" w:space="0" w:color="auto"/>
                          </w:divBdr>
                          <w:divsChild>
                            <w:div w:id="1078330835">
                              <w:marLeft w:val="0"/>
                              <w:marRight w:val="0"/>
                              <w:marTop w:val="0"/>
                              <w:marBottom w:val="0"/>
                              <w:divBdr>
                                <w:top w:val="none" w:sz="0" w:space="0" w:color="auto"/>
                                <w:left w:val="none" w:sz="0" w:space="0" w:color="auto"/>
                                <w:bottom w:val="none" w:sz="0" w:space="0" w:color="auto"/>
                                <w:right w:val="none" w:sz="0" w:space="0" w:color="auto"/>
                              </w:divBdr>
                              <w:divsChild>
                                <w:div w:id="426737478">
                                  <w:marLeft w:val="0"/>
                                  <w:marRight w:val="0"/>
                                  <w:marTop w:val="0"/>
                                  <w:marBottom w:val="0"/>
                                  <w:divBdr>
                                    <w:top w:val="none" w:sz="0" w:space="0" w:color="auto"/>
                                    <w:left w:val="none" w:sz="0" w:space="0" w:color="auto"/>
                                    <w:bottom w:val="none" w:sz="0" w:space="0" w:color="auto"/>
                                    <w:right w:val="none" w:sz="0" w:space="0" w:color="auto"/>
                                  </w:divBdr>
                                  <w:divsChild>
                                    <w:div w:id="196333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12426">
          <w:marLeft w:val="0"/>
          <w:marRight w:val="0"/>
          <w:marTop w:val="0"/>
          <w:marBottom w:val="0"/>
          <w:divBdr>
            <w:top w:val="none" w:sz="0" w:space="0" w:color="auto"/>
            <w:left w:val="none" w:sz="0" w:space="0" w:color="auto"/>
            <w:bottom w:val="none" w:sz="0" w:space="0" w:color="auto"/>
            <w:right w:val="none" w:sz="0" w:space="0" w:color="auto"/>
          </w:divBdr>
          <w:divsChild>
            <w:div w:id="1876188136">
              <w:marLeft w:val="0"/>
              <w:marRight w:val="0"/>
              <w:marTop w:val="0"/>
              <w:marBottom w:val="0"/>
              <w:divBdr>
                <w:top w:val="none" w:sz="0" w:space="0" w:color="auto"/>
                <w:left w:val="none" w:sz="0" w:space="0" w:color="auto"/>
                <w:bottom w:val="none" w:sz="0" w:space="0" w:color="auto"/>
                <w:right w:val="none" w:sz="0" w:space="0" w:color="auto"/>
              </w:divBdr>
              <w:divsChild>
                <w:div w:id="1952472997">
                  <w:marLeft w:val="0"/>
                  <w:marRight w:val="0"/>
                  <w:marTop w:val="0"/>
                  <w:marBottom w:val="0"/>
                  <w:divBdr>
                    <w:top w:val="none" w:sz="0" w:space="0" w:color="auto"/>
                    <w:left w:val="none" w:sz="0" w:space="0" w:color="auto"/>
                    <w:bottom w:val="none" w:sz="0" w:space="0" w:color="auto"/>
                    <w:right w:val="none" w:sz="0" w:space="0" w:color="auto"/>
                  </w:divBdr>
                  <w:divsChild>
                    <w:div w:id="1207983637">
                      <w:marLeft w:val="0"/>
                      <w:marRight w:val="0"/>
                      <w:marTop w:val="0"/>
                      <w:marBottom w:val="0"/>
                      <w:divBdr>
                        <w:top w:val="none" w:sz="0" w:space="0" w:color="auto"/>
                        <w:left w:val="none" w:sz="0" w:space="0" w:color="auto"/>
                        <w:bottom w:val="none" w:sz="0" w:space="0" w:color="auto"/>
                        <w:right w:val="none" w:sz="0" w:space="0" w:color="auto"/>
                      </w:divBdr>
                      <w:divsChild>
                        <w:div w:id="1537428370">
                          <w:marLeft w:val="0"/>
                          <w:marRight w:val="0"/>
                          <w:marTop w:val="0"/>
                          <w:marBottom w:val="0"/>
                          <w:divBdr>
                            <w:top w:val="none" w:sz="0" w:space="0" w:color="auto"/>
                            <w:left w:val="none" w:sz="0" w:space="0" w:color="auto"/>
                            <w:bottom w:val="none" w:sz="0" w:space="0" w:color="auto"/>
                            <w:right w:val="none" w:sz="0" w:space="0" w:color="auto"/>
                          </w:divBdr>
                          <w:divsChild>
                            <w:div w:id="503133694">
                              <w:marLeft w:val="0"/>
                              <w:marRight w:val="0"/>
                              <w:marTop w:val="0"/>
                              <w:marBottom w:val="0"/>
                              <w:divBdr>
                                <w:top w:val="none" w:sz="0" w:space="0" w:color="auto"/>
                                <w:left w:val="none" w:sz="0" w:space="0" w:color="auto"/>
                                <w:bottom w:val="none" w:sz="0" w:space="0" w:color="auto"/>
                                <w:right w:val="none" w:sz="0" w:space="0" w:color="auto"/>
                              </w:divBdr>
                              <w:divsChild>
                                <w:div w:id="203176484">
                                  <w:marLeft w:val="0"/>
                                  <w:marRight w:val="0"/>
                                  <w:marTop w:val="0"/>
                                  <w:marBottom w:val="0"/>
                                  <w:divBdr>
                                    <w:top w:val="none" w:sz="0" w:space="0" w:color="auto"/>
                                    <w:left w:val="none" w:sz="0" w:space="0" w:color="auto"/>
                                    <w:bottom w:val="none" w:sz="0" w:space="0" w:color="auto"/>
                                    <w:right w:val="none" w:sz="0" w:space="0" w:color="auto"/>
                                  </w:divBdr>
                                  <w:divsChild>
                                    <w:div w:id="1756977005">
                                      <w:marLeft w:val="0"/>
                                      <w:marRight w:val="0"/>
                                      <w:marTop w:val="0"/>
                                      <w:marBottom w:val="0"/>
                                      <w:divBdr>
                                        <w:top w:val="none" w:sz="0" w:space="0" w:color="auto"/>
                                        <w:left w:val="none" w:sz="0" w:space="0" w:color="auto"/>
                                        <w:bottom w:val="none" w:sz="0" w:space="0" w:color="auto"/>
                                        <w:right w:val="none" w:sz="0" w:space="0" w:color="auto"/>
                                      </w:divBdr>
                                      <w:divsChild>
                                        <w:div w:id="173881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4503464">
          <w:marLeft w:val="0"/>
          <w:marRight w:val="0"/>
          <w:marTop w:val="0"/>
          <w:marBottom w:val="0"/>
          <w:divBdr>
            <w:top w:val="none" w:sz="0" w:space="0" w:color="auto"/>
            <w:left w:val="none" w:sz="0" w:space="0" w:color="auto"/>
            <w:bottom w:val="none" w:sz="0" w:space="0" w:color="auto"/>
            <w:right w:val="none" w:sz="0" w:space="0" w:color="auto"/>
          </w:divBdr>
          <w:divsChild>
            <w:div w:id="155996034">
              <w:marLeft w:val="0"/>
              <w:marRight w:val="0"/>
              <w:marTop w:val="0"/>
              <w:marBottom w:val="0"/>
              <w:divBdr>
                <w:top w:val="none" w:sz="0" w:space="0" w:color="auto"/>
                <w:left w:val="none" w:sz="0" w:space="0" w:color="auto"/>
                <w:bottom w:val="none" w:sz="0" w:space="0" w:color="auto"/>
                <w:right w:val="none" w:sz="0" w:space="0" w:color="auto"/>
              </w:divBdr>
              <w:divsChild>
                <w:div w:id="933052202">
                  <w:marLeft w:val="0"/>
                  <w:marRight w:val="0"/>
                  <w:marTop w:val="0"/>
                  <w:marBottom w:val="0"/>
                  <w:divBdr>
                    <w:top w:val="none" w:sz="0" w:space="0" w:color="auto"/>
                    <w:left w:val="none" w:sz="0" w:space="0" w:color="auto"/>
                    <w:bottom w:val="none" w:sz="0" w:space="0" w:color="auto"/>
                    <w:right w:val="none" w:sz="0" w:space="0" w:color="auto"/>
                  </w:divBdr>
                  <w:divsChild>
                    <w:div w:id="1784111819">
                      <w:marLeft w:val="0"/>
                      <w:marRight w:val="0"/>
                      <w:marTop w:val="0"/>
                      <w:marBottom w:val="0"/>
                      <w:divBdr>
                        <w:top w:val="none" w:sz="0" w:space="0" w:color="auto"/>
                        <w:left w:val="none" w:sz="0" w:space="0" w:color="auto"/>
                        <w:bottom w:val="none" w:sz="0" w:space="0" w:color="auto"/>
                        <w:right w:val="none" w:sz="0" w:space="0" w:color="auto"/>
                      </w:divBdr>
                      <w:divsChild>
                        <w:div w:id="401216159">
                          <w:marLeft w:val="0"/>
                          <w:marRight w:val="0"/>
                          <w:marTop w:val="0"/>
                          <w:marBottom w:val="0"/>
                          <w:divBdr>
                            <w:top w:val="none" w:sz="0" w:space="0" w:color="auto"/>
                            <w:left w:val="none" w:sz="0" w:space="0" w:color="auto"/>
                            <w:bottom w:val="none" w:sz="0" w:space="0" w:color="auto"/>
                            <w:right w:val="none" w:sz="0" w:space="0" w:color="auto"/>
                          </w:divBdr>
                          <w:divsChild>
                            <w:div w:id="438454124">
                              <w:marLeft w:val="0"/>
                              <w:marRight w:val="0"/>
                              <w:marTop w:val="0"/>
                              <w:marBottom w:val="0"/>
                              <w:divBdr>
                                <w:top w:val="none" w:sz="0" w:space="0" w:color="auto"/>
                                <w:left w:val="none" w:sz="0" w:space="0" w:color="auto"/>
                                <w:bottom w:val="none" w:sz="0" w:space="0" w:color="auto"/>
                                <w:right w:val="none" w:sz="0" w:space="0" w:color="auto"/>
                              </w:divBdr>
                              <w:divsChild>
                                <w:div w:id="12908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376464">
                  <w:marLeft w:val="0"/>
                  <w:marRight w:val="0"/>
                  <w:marTop w:val="0"/>
                  <w:marBottom w:val="0"/>
                  <w:divBdr>
                    <w:top w:val="none" w:sz="0" w:space="0" w:color="auto"/>
                    <w:left w:val="none" w:sz="0" w:space="0" w:color="auto"/>
                    <w:bottom w:val="none" w:sz="0" w:space="0" w:color="auto"/>
                    <w:right w:val="none" w:sz="0" w:space="0" w:color="auto"/>
                  </w:divBdr>
                  <w:divsChild>
                    <w:div w:id="802651780">
                      <w:marLeft w:val="0"/>
                      <w:marRight w:val="0"/>
                      <w:marTop w:val="0"/>
                      <w:marBottom w:val="0"/>
                      <w:divBdr>
                        <w:top w:val="none" w:sz="0" w:space="0" w:color="auto"/>
                        <w:left w:val="none" w:sz="0" w:space="0" w:color="auto"/>
                        <w:bottom w:val="none" w:sz="0" w:space="0" w:color="auto"/>
                        <w:right w:val="none" w:sz="0" w:space="0" w:color="auto"/>
                      </w:divBdr>
                      <w:divsChild>
                        <w:div w:id="1710647166">
                          <w:marLeft w:val="0"/>
                          <w:marRight w:val="0"/>
                          <w:marTop w:val="0"/>
                          <w:marBottom w:val="0"/>
                          <w:divBdr>
                            <w:top w:val="none" w:sz="0" w:space="0" w:color="auto"/>
                            <w:left w:val="none" w:sz="0" w:space="0" w:color="auto"/>
                            <w:bottom w:val="none" w:sz="0" w:space="0" w:color="auto"/>
                            <w:right w:val="none" w:sz="0" w:space="0" w:color="auto"/>
                          </w:divBdr>
                          <w:divsChild>
                            <w:div w:id="1971158614">
                              <w:marLeft w:val="0"/>
                              <w:marRight w:val="0"/>
                              <w:marTop w:val="0"/>
                              <w:marBottom w:val="0"/>
                              <w:divBdr>
                                <w:top w:val="none" w:sz="0" w:space="0" w:color="auto"/>
                                <w:left w:val="none" w:sz="0" w:space="0" w:color="auto"/>
                                <w:bottom w:val="none" w:sz="0" w:space="0" w:color="auto"/>
                                <w:right w:val="none" w:sz="0" w:space="0" w:color="auto"/>
                              </w:divBdr>
                              <w:divsChild>
                                <w:div w:id="55250414">
                                  <w:marLeft w:val="0"/>
                                  <w:marRight w:val="0"/>
                                  <w:marTop w:val="0"/>
                                  <w:marBottom w:val="0"/>
                                  <w:divBdr>
                                    <w:top w:val="none" w:sz="0" w:space="0" w:color="auto"/>
                                    <w:left w:val="none" w:sz="0" w:space="0" w:color="auto"/>
                                    <w:bottom w:val="none" w:sz="0" w:space="0" w:color="auto"/>
                                    <w:right w:val="none" w:sz="0" w:space="0" w:color="auto"/>
                                  </w:divBdr>
                                  <w:divsChild>
                                    <w:div w:id="133669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930371">
                          <w:marLeft w:val="0"/>
                          <w:marRight w:val="0"/>
                          <w:marTop w:val="0"/>
                          <w:marBottom w:val="0"/>
                          <w:divBdr>
                            <w:top w:val="none" w:sz="0" w:space="0" w:color="auto"/>
                            <w:left w:val="none" w:sz="0" w:space="0" w:color="auto"/>
                            <w:bottom w:val="none" w:sz="0" w:space="0" w:color="auto"/>
                            <w:right w:val="none" w:sz="0" w:space="0" w:color="auto"/>
                          </w:divBdr>
                          <w:divsChild>
                            <w:div w:id="1952661260">
                              <w:marLeft w:val="0"/>
                              <w:marRight w:val="0"/>
                              <w:marTop w:val="0"/>
                              <w:marBottom w:val="0"/>
                              <w:divBdr>
                                <w:top w:val="none" w:sz="0" w:space="0" w:color="auto"/>
                                <w:left w:val="none" w:sz="0" w:space="0" w:color="auto"/>
                                <w:bottom w:val="none" w:sz="0" w:space="0" w:color="auto"/>
                                <w:right w:val="none" w:sz="0" w:space="0" w:color="auto"/>
                              </w:divBdr>
                              <w:divsChild>
                                <w:div w:id="1579055869">
                                  <w:marLeft w:val="0"/>
                                  <w:marRight w:val="0"/>
                                  <w:marTop w:val="0"/>
                                  <w:marBottom w:val="0"/>
                                  <w:divBdr>
                                    <w:top w:val="none" w:sz="0" w:space="0" w:color="auto"/>
                                    <w:left w:val="none" w:sz="0" w:space="0" w:color="auto"/>
                                    <w:bottom w:val="none" w:sz="0" w:space="0" w:color="auto"/>
                                    <w:right w:val="none" w:sz="0" w:space="0" w:color="auto"/>
                                  </w:divBdr>
                                  <w:divsChild>
                                    <w:div w:id="172046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659291">
          <w:marLeft w:val="0"/>
          <w:marRight w:val="0"/>
          <w:marTop w:val="0"/>
          <w:marBottom w:val="0"/>
          <w:divBdr>
            <w:top w:val="none" w:sz="0" w:space="0" w:color="auto"/>
            <w:left w:val="none" w:sz="0" w:space="0" w:color="auto"/>
            <w:bottom w:val="none" w:sz="0" w:space="0" w:color="auto"/>
            <w:right w:val="none" w:sz="0" w:space="0" w:color="auto"/>
          </w:divBdr>
          <w:divsChild>
            <w:div w:id="2072144936">
              <w:marLeft w:val="0"/>
              <w:marRight w:val="0"/>
              <w:marTop w:val="0"/>
              <w:marBottom w:val="0"/>
              <w:divBdr>
                <w:top w:val="none" w:sz="0" w:space="0" w:color="auto"/>
                <w:left w:val="none" w:sz="0" w:space="0" w:color="auto"/>
                <w:bottom w:val="none" w:sz="0" w:space="0" w:color="auto"/>
                <w:right w:val="none" w:sz="0" w:space="0" w:color="auto"/>
              </w:divBdr>
              <w:divsChild>
                <w:div w:id="131950275">
                  <w:marLeft w:val="0"/>
                  <w:marRight w:val="0"/>
                  <w:marTop w:val="0"/>
                  <w:marBottom w:val="0"/>
                  <w:divBdr>
                    <w:top w:val="none" w:sz="0" w:space="0" w:color="auto"/>
                    <w:left w:val="none" w:sz="0" w:space="0" w:color="auto"/>
                    <w:bottom w:val="none" w:sz="0" w:space="0" w:color="auto"/>
                    <w:right w:val="none" w:sz="0" w:space="0" w:color="auto"/>
                  </w:divBdr>
                  <w:divsChild>
                    <w:div w:id="1546134207">
                      <w:marLeft w:val="0"/>
                      <w:marRight w:val="0"/>
                      <w:marTop w:val="0"/>
                      <w:marBottom w:val="0"/>
                      <w:divBdr>
                        <w:top w:val="none" w:sz="0" w:space="0" w:color="auto"/>
                        <w:left w:val="none" w:sz="0" w:space="0" w:color="auto"/>
                        <w:bottom w:val="none" w:sz="0" w:space="0" w:color="auto"/>
                        <w:right w:val="none" w:sz="0" w:space="0" w:color="auto"/>
                      </w:divBdr>
                      <w:divsChild>
                        <w:div w:id="1361474127">
                          <w:marLeft w:val="0"/>
                          <w:marRight w:val="0"/>
                          <w:marTop w:val="0"/>
                          <w:marBottom w:val="0"/>
                          <w:divBdr>
                            <w:top w:val="none" w:sz="0" w:space="0" w:color="auto"/>
                            <w:left w:val="none" w:sz="0" w:space="0" w:color="auto"/>
                            <w:bottom w:val="none" w:sz="0" w:space="0" w:color="auto"/>
                            <w:right w:val="none" w:sz="0" w:space="0" w:color="auto"/>
                          </w:divBdr>
                          <w:divsChild>
                            <w:div w:id="1639333884">
                              <w:marLeft w:val="0"/>
                              <w:marRight w:val="0"/>
                              <w:marTop w:val="0"/>
                              <w:marBottom w:val="0"/>
                              <w:divBdr>
                                <w:top w:val="none" w:sz="0" w:space="0" w:color="auto"/>
                                <w:left w:val="none" w:sz="0" w:space="0" w:color="auto"/>
                                <w:bottom w:val="none" w:sz="0" w:space="0" w:color="auto"/>
                                <w:right w:val="none" w:sz="0" w:space="0" w:color="auto"/>
                              </w:divBdr>
                              <w:divsChild>
                                <w:div w:id="261492349">
                                  <w:marLeft w:val="0"/>
                                  <w:marRight w:val="0"/>
                                  <w:marTop w:val="0"/>
                                  <w:marBottom w:val="0"/>
                                  <w:divBdr>
                                    <w:top w:val="none" w:sz="0" w:space="0" w:color="auto"/>
                                    <w:left w:val="none" w:sz="0" w:space="0" w:color="auto"/>
                                    <w:bottom w:val="none" w:sz="0" w:space="0" w:color="auto"/>
                                    <w:right w:val="none" w:sz="0" w:space="0" w:color="auto"/>
                                  </w:divBdr>
                                  <w:divsChild>
                                    <w:div w:id="627973132">
                                      <w:marLeft w:val="0"/>
                                      <w:marRight w:val="0"/>
                                      <w:marTop w:val="0"/>
                                      <w:marBottom w:val="0"/>
                                      <w:divBdr>
                                        <w:top w:val="none" w:sz="0" w:space="0" w:color="auto"/>
                                        <w:left w:val="none" w:sz="0" w:space="0" w:color="auto"/>
                                        <w:bottom w:val="none" w:sz="0" w:space="0" w:color="auto"/>
                                        <w:right w:val="none" w:sz="0" w:space="0" w:color="auto"/>
                                      </w:divBdr>
                                      <w:divsChild>
                                        <w:div w:id="90187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30731">
          <w:marLeft w:val="0"/>
          <w:marRight w:val="0"/>
          <w:marTop w:val="0"/>
          <w:marBottom w:val="0"/>
          <w:divBdr>
            <w:top w:val="none" w:sz="0" w:space="0" w:color="auto"/>
            <w:left w:val="none" w:sz="0" w:space="0" w:color="auto"/>
            <w:bottom w:val="none" w:sz="0" w:space="0" w:color="auto"/>
            <w:right w:val="none" w:sz="0" w:space="0" w:color="auto"/>
          </w:divBdr>
          <w:divsChild>
            <w:div w:id="1699545929">
              <w:marLeft w:val="0"/>
              <w:marRight w:val="0"/>
              <w:marTop w:val="0"/>
              <w:marBottom w:val="0"/>
              <w:divBdr>
                <w:top w:val="none" w:sz="0" w:space="0" w:color="auto"/>
                <w:left w:val="none" w:sz="0" w:space="0" w:color="auto"/>
                <w:bottom w:val="none" w:sz="0" w:space="0" w:color="auto"/>
                <w:right w:val="none" w:sz="0" w:space="0" w:color="auto"/>
              </w:divBdr>
              <w:divsChild>
                <w:div w:id="1755588694">
                  <w:marLeft w:val="0"/>
                  <w:marRight w:val="0"/>
                  <w:marTop w:val="0"/>
                  <w:marBottom w:val="0"/>
                  <w:divBdr>
                    <w:top w:val="none" w:sz="0" w:space="0" w:color="auto"/>
                    <w:left w:val="none" w:sz="0" w:space="0" w:color="auto"/>
                    <w:bottom w:val="none" w:sz="0" w:space="0" w:color="auto"/>
                    <w:right w:val="none" w:sz="0" w:space="0" w:color="auto"/>
                  </w:divBdr>
                  <w:divsChild>
                    <w:div w:id="556354221">
                      <w:marLeft w:val="0"/>
                      <w:marRight w:val="0"/>
                      <w:marTop w:val="0"/>
                      <w:marBottom w:val="0"/>
                      <w:divBdr>
                        <w:top w:val="none" w:sz="0" w:space="0" w:color="auto"/>
                        <w:left w:val="none" w:sz="0" w:space="0" w:color="auto"/>
                        <w:bottom w:val="none" w:sz="0" w:space="0" w:color="auto"/>
                        <w:right w:val="none" w:sz="0" w:space="0" w:color="auto"/>
                      </w:divBdr>
                      <w:divsChild>
                        <w:div w:id="415831055">
                          <w:marLeft w:val="0"/>
                          <w:marRight w:val="0"/>
                          <w:marTop w:val="0"/>
                          <w:marBottom w:val="0"/>
                          <w:divBdr>
                            <w:top w:val="none" w:sz="0" w:space="0" w:color="auto"/>
                            <w:left w:val="none" w:sz="0" w:space="0" w:color="auto"/>
                            <w:bottom w:val="none" w:sz="0" w:space="0" w:color="auto"/>
                            <w:right w:val="none" w:sz="0" w:space="0" w:color="auto"/>
                          </w:divBdr>
                          <w:divsChild>
                            <w:div w:id="151920012">
                              <w:marLeft w:val="0"/>
                              <w:marRight w:val="0"/>
                              <w:marTop w:val="0"/>
                              <w:marBottom w:val="0"/>
                              <w:divBdr>
                                <w:top w:val="none" w:sz="0" w:space="0" w:color="auto"/>
                                <w:left w:val="none" w:sz="0" w:space="0" w:color="auto"/>
                                <w:bottom w:val="none" w:sz="0" w:space="0" w:color="auto"/>
                                <w:right w:val="none" w:sz="0" w:space="0" w:color="auto"/>
                              </w:divBdr>
                              <w:divsChild>
                                <w:div w:id="163093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369327">
                  <w:marLeft w:val="0"/>
                  <w:marRight w:val="0"/>
                  <w:marTop w:val="0"/>
                  <w:marBottom w:val="0"/>
                  <w:divBdr>
                    <w:top w:val="none" w:sz="0" w:space="0" w:color="auto"/>
                    <w:left w:val="none" w:sz="0" w:space="0" w:color="auto"/>
                    <w:bottom w:val="none" w:sz="0" w:space="0" w:color="auto"/>
                    <w:right w:val="none" w:sz="0" w:space="0" w:color="auto"/>
                  </w:divBdr>
                  <w:divsChild>
                    <w:div w:id="811560773">
                      <w:marLeft w:val="0"/>
                      <w:marRight w:val="0"/>
                      <w:marTop w:val="0"/>
                      <w:marBottom w:val="0"/>
                      <w:divBdr>
                        <w:top w:val="none" w:sz="0" w:space="0" w:color="auto"/>
                        <w:left w:val="none" w:sz="0" w:space="0" w:color="auto"/>
                        <w:bottom w:val="none" w:sz="0" w:space="0" w:color="auto"/>
                        <w:right w:val="none" w:sz="0" w:space="0" w:color="auto"/>
                      </w:divBdr>
                      <w:divsChild>
                        <w:div w:id="1533424461">
                          <w:marLeft w:val="0"/>
                          <w:marRight w:val="0"/>
                          <w:marTop w:val="0"/>
                          <w:marBottom w:val="0"/>
                          <w:divBdr>
                            <w:top w:val="none" w:sz="0" w:space="0" w:color="auto"/>
                            <w:left w:val="none" w:sz="0" w:space="0" w:color="auto"/>
                            <w:bottom w:val="none" w:sz="0" w:space="0" w:color="auto"/>
                            <w:right w:val="none" w:sz="0" w:space="0" w:color="auto"/>
                          </w:divBdr>
                          <w:divsChild>
                            <w:div w:id="1267620175">
                              <w:marLeft w:val="0"/>
                              <w:marRight w:val="0"/>
                              <w:marTop w:val="0"/>
                              <w:marBottom w:val="0"/>
                              <w:divBdr>
                                <w:top w:val="none" w:sz="0" w:space="0" w:color="auto"/>
                                <w:left w:val="none" w:sz="0" w:space="0" w:color="auto"/>
                                <w:bottom w:val="none" w:sz="0" w:space="0" w:color="auto"/>
                                <w:right w:val="none" w:sz="0" w:space="0" w:color="auto"/>
                              </w:divBdr>
                              <w:divsChild>
                                <w:div w:id="2134400976">
                                  <w:marLeft w:val="0"/>
                                  <w:marRight w:val="0"/>
                                  <w:marTop w:val="0"/>
                                  <w:marBottom w:val="0"/>
                                  <w:divBdr>
                                    <w:top w:val="none" w:sz="0" w:space="0" w:color="auto"/>
                                    <w:left w:val="none" w:sz="0" w:space="0" w:color="auto"/>
                                    <w:bottom w:val="none" w:sz="0" w:space="0" w:color="auto"/>
                                    <w:right w:val="none" w:sz="0" w:space="0" w:color="auto"/>
                                  </w:divBdr>
                                  <w:divsChild>
                                    <w:div w:id="28057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A9FAF-CF69-49AD-AF2C-E8143104A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1627</Words>
  <Characters>9274</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事務局</dc:creator>
  <cp:lastModifiedBy>巌 杉谷</cp:lastModifiedBy>
  <cp:revision>7</cp:revision>
  <dcterms:created xsi:type="dcterms:W3CDTF">2025-11-12T08:47:00Z</dcterms:created>
  <dcterms:modified xsi:type="dcterms:W3CDTF">2025-11-20T02:18:00Z</dcterms:modified>
</cp:coreProperties>
</file>